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A0316" w14:textId="77777777" w:rsidR="00877090" w:rsidRDefault="00877090" w:rsidP="007D0BDF">
      <w:pPr>
        <w:pStyle w:val="Nessunaspaziatura"/>
        <w:jc w:val="center"/>
        <w:rPr>
          <w:rFonts w:ascii="Garamond" w:hAnsi="Garamond" w:cs="Times New Roman"/>
          <w:i/>
          <w:iCs/>
          <w:sz w:val="24"/>
          <w:szCs w:val="24"/>
          <w:lang w:eastAsia="it-IT"/>
        </w:rPr>
      </w:pPr>
    </w:p>
    <w:p w14:paraId="7C949F0E" w14:textId="77777777" w:rsidR="00D00B57" w:rsidRPr="005478FF" w:rsidRDefault="00D00B57" w:rsidP="00C84773">
      <w:pPr>
        <w:pStyle w:val="Nessunaspaziatura"/>
        <w:jc w:val="center"/>
        <w:rPr>
          <w:rFonts w:ascii="Garamond" w:hAnsi="Garamond" w:cs="Times New Roman"/>
          <w:i/>
          <w:iCs/>
          <w:sz w:val="24"/>
          <w:szCs w:val="24"/>
          <w:lang w:eastAsia="it-IT"/>
        </w:rPr>
      </w:pPr>
    </w:p>
    <w:p w14:paraId="61012E84" w14:textId="54F7764C" w:rsidR="00CB6568" w:rsidRPr="0055014E" w:rsidRDefault="00A073E2" w:rsidP="004A0EF9">
      <w:pPr>
        <w:pStyle w:val="Standard"/>
        <w:spacing w:after="0" w:line="36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55014E">
        <w:rPr>
          <w:rFonts w:ascii="Garamond" w:hAnsi="Garamond"/>
          <w:b/>
          <w:bCs/>
          <w:sz w:val="28"/>
          <w:szCs w:val="28"/>
        </w:rPr>
        <w:t>RICHIESTA EROGAZIONE</w:t>
      </w:r>
      <w:r w:rsidR="002F78AE" w:rsidRPr="0055014E">
        <w:rPr>
          <w:rFonts w:ascii="Garamond" w:hAnsi="Garamond"/>
          <w:b/>
          <w:bCs/>
          <w:sz w:val="28"/>
          <w:szCs w:val="28"/>
        </w:rPr>
        <w:t xml:space="preserve"> </w:t>
      </w:r>
      <w:r w:rsidR="006B5D02" w:rsidRPr="0055014E">
        <w:rPr>
          <w:rFonts w:ascii="Garamond" w:hAnsi="Garamond"/>
          <w:b/>
          <w:bCs/>
          <w:sz w:val="28"/>
          <w:szCs w:val="28"/>
        </w:rPr>
        <w:t xml:space="preserve">RISORSE </w:t>
      </w:r>
    </w:p>
    <w:p w14:paraId="7D7DE6CB" w14:textId="201C23C2" w:rsidR="0055014E" w:rsidRDefault="001C33D2" w:rsidP="0055014E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Missione 5 - Componente 2 - Investimento 1.2 percorsi di autonomia per persone con disabilità</w:t>
      </w:r>
      <w:r w:rsidR="0055014E">
        <w:rPr>
          <w:rFonts w:ascii="Garamond" w:hAnsi="Garamond"/>
          <w:b/>
          <w:bCs/>
          <w:sz w:val="28"/>
          <w:szCs w:val="28"/>
        </w:rPr>
        <w:t xml:space="preserve"> </w:t>
      </w:r>
    </w:p>
    <w:p w14:paraId="620BE9E9" w14:textId="77777777" w:rsidR="0055014E" w:rsidRDefault="0055014E" w:rsidP="0055014E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</w:p>
    <w:p w14:paraId="7E198CB2" w14:textId="77777777" w:rsidR="0055014E" w:rsidRDefault="0055014E" w:rsidP="0055014E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Sub Investimento ______________________ CUP ______________________</w:t>
      </w:r>
    </w:p>
    <w:p w14:paraId="35378EF0" w14:textId="77777777" w:rsidR="0055014E" w:rsidRDefault="0055014E" w:rsidP="0055014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b/>
          <w:bCs/>
          <w:color w:val="000000"/>
          <w:sz w:val="28"/>
          <w:szCs w:val="28"/>
        </w:rPr>
      </w:pPr>
    </w:p>
    <w:p w14:paraId="34821575" w14:textId="77777777" w:rsidR="0055014E" w:rsidRDefault="0055014E" w:rsidP="004A0EF9">
      <w:pPr>
        <w:pStyle w:val="Standard"/>
        <w:spacing w:after="0" w:line="360" w:lineRule="auto"/>
        <w:jc w:val="center"/>
        <w:rPr>
          <w:rFonts w:ascii="Garamond" w:hAnsi="Garamond"/>
          <w:b/>
          <w:bCs/>
          <w:szCs w:val="24"/>
        </w:rPr>
      </w:pPr>
    </w:p>
    <w:p w14:paraId="5FAA1DC5" w14:textId="051935D8" w:rsidR="006B5D02" w:rsidRDefault="007C5825" w:rsidP="004A0EF9">
      <w:pPr>
        <w:pStyle w:val="Standard"/>
        <w:spacing w:after="0" w:line="360" w:lineRule="auto"/>
        <w:jc w:val="center"/>
        <w:rPr>
          <w:rFonts w:ascii="Garamond" w:hAnsi="Garamond"/>
          <w:b/>
          <w:bCs/>
          <w:szCs w:val="24"/>
        </w:rPr>
      </w:pPr>
      <w:sdt>
        <w:sdtPr>
          <w:rPr>
            <w:rFonts w:ascii="Garamond" w:hAnsi="Garamond"/>
            <w:b/>
            <w:bCs/>
            <w:szCs w:val="24"/>
          </w:rPr>
          <w:id w:val="720252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5D02">
            <w:rPr>
              <w:rFonts w:ascii="MS Gothic" w:eastAsia="MS Gothic" w:hAnsi="MS Gothic" w:hint="eastAsia"/>
              <w:b/>
              <w:bCs/>
              <w:szCs w:val="24"/>
            </w:rPr>
            <w:t>☐</w:t>
          </w:r>
        </w:sdtContent>
      </w:sdt>
      <w:r w:rsidR="006B5D02">
        <w:rPr>
          <w:rFonts w:ascii="Garamond" w:hAnsi="Garamond"/>
          <w:b/>
          <w:bCs/>
          <w:szCs w:val="24"/>
        </w:rPr>
        <w:t>PRIMO ACCONTO</w:t>
      </w:r>
      <w:r w:rsidR="006B5D02">
        <w:rPr>
          <w:rFonts w:ascii="Garamond" w:hAnsi="Garamond"/>
          <w:b/>
          <w:bCs/>
          <w:szCs w:val="24"/>
        </w:rPr>
        <w:tab/>
      </w:r>
      <w:r w:rsidR="006B5D02">
        <w:rPr>
          <w:rFonts w:ascii="Garamond" w:hAnsi="Garamond"/>
          <w:b/>
          <w:bCs/>
          <w:szCs w:val="24"/>
        </w:rPr>
        <w:tab/>
        <w:t xml:space="preserve"> </w:t>
      </w:r>
      <w:sdt>
        <w:sdtPr>
          <w:rPr>
            <w:rFonts w:ascii="Garamond" w:hAnsi="Garamond"/>
            <w:b/>
            <w:bCs/>
            <w:szCs w:val="24"/>
          </w:rPr>
          <w:id w:val="2035697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5D02">
            <w:rPr>
              <w:rFonts w:ascii="MS Gothic" w:eastAsia="MS Gothic" w:hAnsi="MS Gothic" w:hint="eastAsia"/>
              <w:b/>
              <w:bCs/>
              <w:szCs w:val="24"/>
            </w:rPr>
            <w:t>☐</w:t>
          </w:r>
        </w:sdtContent>
      </w:sdt>
      <w:r w:rsidR="006B5D02">
        <w:rPr>
          <w:rFonts w:ascii="Garamond" w:hAnsi="Garamond"/>
          <w:b/>
          <w:bCs/>
          <w:szCs w:val="24"/>
        </w:rPr>
        <w:t>SECONDO ACCONTO</w:t>
      </w:r>
      <w:r w:rsidR="006B5D02">
        <w:rPr>
          <w:rFonts w:ascii="Garamond" w:hAnsi="Garamond"/>
          <w:b/>
          <w:bCs/>
          <w:szCs w:val="24"/>
        </w:rPr>
        <w:tab/>
      </w:r>
      <w:r w:rsidR="006B5D02">
        <w:rPr>
          <w:rFonts w:ascii="Garamond" w:hAnsi="Garamond"/>
          <w:b/>
          <w:bCs/>
          <w:szCs w:val="24"/>
        </w:rPr>
        <w:tab/>
      </w:r>
      <w:r w:rsidR="006B5D02">
        <w:rPr>
          <w:rFonts w:ascii="Garamond" w:hAnsi="Garamond"/>
          <w:b/>
          <w:bCs/>
          <w:szCs w:val="24"/>
        </w:rPr>
        <w:tab/>
        <w:t xml:space="preserve"> </w:t>
      </w:r>
      <w:sdt>
        <w:sdtPr>
          <w:rPr>
            <w:rFonts w:ascii="Garamond" w:hAnsi="Garamond"/>
            <w:b/>
            <w:bCs/>
            <w:szCs w:val="24"/>
          </w:rPr>
          <w:id w:val="1323078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5D02">
            <w:rPr>
              <w:rFonts w:ascii="MS Gothic" w:eastAsia="MS Gothic" w:hAnsi="MS Gothic" w:hint="eastAsia"/>
              <w:b/>
              <w:bCs/>
              <w:szCs w:val="24"/>
            </w:rPr>
            <w:t>☐</w:t>
          </w:r>
        </w:sdtContent>
      </w:sdt>
      <w:r w:rsidR="006B5D02">
        <w:rPr>
          <w:rFonts w:ascii="Garamond" w:hAnsi="Garamond"/>
          <w:b/>
          <w:bCs/>
          <w:szCs w:val="24"/>
        </w:rPr>
        <w:t>SALDO</w:t>
      </w:r>
    </w:p>
    <w:p w14:paraId="2D8C2641" w14:textId="77777777" w:rsidR="006B5D02" w:rsidRPr="005478FF" w:rsidRDefault="006B5D02" w:rsidP="004A0EF9">
      <w:pPr>
        <w:pStyle w:val="Standard"/>
        <w:spacing w:after="0" w:line="360" w:lineRule="auto"/>
        <w:jc w:val="center"/>
        <w:rPr>
          <w:rFonts w:ascii="Garamond" w:hAnsi="Garamond"/>
          <w:b/>
          <w:bCs/>
          <w:szCs w:val="24"/>
        </w:rPr>
      </w:pPr>
    </w:p>
    <w:p w14:paraId="786DE30F" w14:textId="77777777" w:rsidR="00A073E2" w:rsidRDefault="00A073E2" w:rsidP="00A073E2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686A6E78" w14:textId="6DE531FD" w:rsidR="00A073E2" w:rsidRPr="001A0F07" w:rsidRDefault="00A073E2" w:rsidP="00A073E2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 xml:space="preserve">Il Soggetto Attuatore ATS </w:t>
      </w:r>
      <w:r w:rsidR="00877090" w:rsidRPr="00877090">
        <w:rPr>
          <w:rFonts w:ascii="Garamond" w:hAnsi="Garamond" w:cs="Times New Roman"/>
          <w:b/>
          <w:bCs/>
          <w:sz w:val="24"/>
          <w:szCs w:val="24"/>
        </w:rPr>
        <w:t>……………….</w:t>
      </w:r>
      <w:r w:rsidR="00877090" w:rsidRPr="00877090">
        <w:rPr>
          <w:rFonts w:ascii="Garamond" w:hAnsi="Garamond"/>
          <w:b/>
          <w:bCs/>
          <w:sz w:val="24"/>
          <w:szCs w:val="24"/>
        </w:rPr>
        <w:t>.</w:t>
      </w:r>
      <w:r w:rsidR="00877090" w:rsidRPr="00D64936">
        <w:rPr>
          <w:rFonts w:ascii="Garamond" w:hAnsi="Garamond"/>
          <w:sz w:val="24"/>
          <w:szCs w:val="24"/>
        </w:rPr>
        <w:t xml:space="preserve"> </w:t>
      </w:r>
      <w:r w:rsidRPr="001A0F07">
        <w:rPr>
          <w:rFonts w:ascii="Garamond" w:hAnsi="Garamond"/>
          <w:sz w:val="24"/>
          <w:szCs w:val="24"/>
        </w:rPr>
        <w:t xml:space="preserve">C.F. </w:t>
      </w:r>
      <w:r w:rsidR="00877090" w:rsidRPr="00877090">
        <w:rPr>
          <w:rFonts w:ascii="Garamond" w:hAnsi="Garamond" w:cs="Times New Roman"/>
          <w:b/>
          <w:bCs/>
          <w:sz w:val="24"/>
          <w:szCs w:val="24"/>
        </w:rPr>
        <w:t>……………….</w:t>
      </w:r>
      <w:r w:rsidR="00877090" w:rsidRPr="00877090">
        <w:rPr>
          <w:rFonts w:ascii="Garamond" w:hAnsi="Garamond"/>
          <w:b/>
          <w:bCs/>
          <w:sz w:val="24"/>
          <w:szCs w:val="24"/>
        </w:rPr>
        <w:t>.</w:t>
      </w:r>
      <w:r w:rsidR="00877090" w:rsidRPr="00D6493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CUP </w:t>
      </w:r>
      <w:r w:rsidR="00877090" w:rsidRPr="00877090">
        <w:rPr>
          <w:rFonts w:ascii="Garamond" w:hAnsi="Garamond" w:cs="Times New Roman"/>
          <w:b/>
          <w:bCs/>
          <w:sz w:val="24"/>
          <w:szCs w:val="24"/>
        </w:rPr>
        <w:t>……………….</w:t>
      </w:r>
      <w:r w:rsidR="00877090" w:rsidRPr="00877090">
        <w:rPr>
          <w:rFonts w:ascii="Garamond" w:hAnsi="Garamond"/>
          <w:b/>
          <w:bCs/>
          <w:sz w:val="24"/>
          <w:szCs w:val="24"/>
        </w:rPr>
        <w:t>.</w:t>
      </w:r>
      <w:r w:rsidR="00877090" w:rsidRPr="00D64936">
        <w:rPr>
          <w:rFonts w:ascii="Garamond" w:hAnsi="Garamond"/>
          <w:sz w:val="24"/>
          <w:szCs w:val="24"/>
        </w:rPr>
        <w:t xml:space="preserve"> </w:t>
      </w:r>
      <w:r w:rsidRPr="001A0F07">
        <w:rPr>
          <w:rFonts w:ascii="Garamond" w:hAnsi="Garamond"/>
          <w:sz w:val="24"/>
          <w:szCs w:val="24"/>
        </w:rPr>
        <w:t xml:space="preserve">con sede legale in </w:t>
      </w:r>
      <w:r w:rsidR="00877090" w:rsidRPr="00877090">
        <w:rPr>
          <w:rFonts w:ascii="Garamond" w:hAnsi="Garamond" w:cs="Times New Roman"/>
          <w:b/>
          <w:bCs/>
          <w:sz w:val="24"/>
          <w:szCs w:val="24"/>
        </w:rPr>
        <w:t>……………….</w:t>
      </w:r>
      <w:r w:rsidR="00877090" w:rsidRPr="00877090">
        <w:rPr>
          <w:rFonts w:ascii="Garamond" w:hAnsi="Garamond"/>
          <w:b/>
          <w:bCs/>
          <w:sz w:val="24"/>
          <w:szCs w:val="24"/>
        </w:rPr>
        <w:t>.</w:t>
      </w:r>
      <w:r w:rsidR="00877090" w:rsidRPr="00D64936">
        <w:rPr>
          <w:rFonts w:ascii="Garamond" w:hAnsi="Garamond"/>
          <w:sz w:val="24"/>
          <w:szCs w:val="24"/>
        </w:rPr>
        <w:t xml:space="preserve"> </w:t>
      </w:r>
      <w:r w:rsidRPr="001A0F07">
        <w:rPr>
          <w:rFonts w:ascii="Garamond" w:hAnsi="Garamond"/>
          <w:sz w:val="24"/>
          <w:szCs w:val="24"/>
        </w:rPr>
        <w:t xml:space="preserve">rappresentato da </w:t>
      </w:r>
      <w:r w:rsidR="00877090" w:rsidRPr="00877090">
        <w:rPr>
          <w:rFonts w:ascii="Garamond" w:hAnsi="Garamond" w:cs="Times New Roman"/>
          <w:b/>
          <w:bCs/>
          <w:sz w:val="24"/>
          <w:szCs w:val="24"/>
        </w:rPr>
        <w:t>……………….</w:t>
      </w:r>
      <w:r w:rsidR="00877090" w:rsidRPr="00877090">
        <w:rPr>
          <w:rFonts w:ascii="Garamond" w:hAnsi="Garamond"/>
          <w:b/>
          <w:bCs/>
          <w:sz w:val="24"/>
          <w:szCs w:val="24"/>
        </w:rPr>
        <w:t>.</w:t>
      </w:r>
    </w:p>
    <w:p w14:paraId="79B0A073" w14:textId="04AD8C15" w:rsidR="00CB6568" w:rsidRPr="005478FF" w:rsidRDefault="00945949" w:rsidP="00CB6568">
      <w:pPr>
        <w:jc w:val="center"/>
        <w:rPr>
          <w:rFonts w:ascii="Garamond" w:hAnsi="Garamond" w:cs="Times New Roman"/>
          <w:b/>
          <w:sz w:val="24"/>
          <w:szCs w:val="24"/>
        </w:rPr>
      </w:pPr>
      <w:r w:rsidRPr="005478FF">
        <w:rPr>
          <w:rFonts w:ascii="Garamond" w:hAnsi="Garamond" w:cs="Times New Roman"/>
          <w:b/>
          <w:sz w:val="24"/>
          <w:szCs w:val="24"/>
        </w:rPr>
        <w:t>DICHIARA</w:t>
      </w:r>
    </w:p>
    <w:p w14:paraId="6253FA12" w14:textId="6F0C7A49" w:rsidR="00945949" w:rsidRDefault="006B5D02" w:rsidP="00945949">
      <w:pPr>
        <w:jc w:val="both"/>
        <w:rPr>
          <w:rFonts w:ascii="Garamond" w:hAnsi="Garamond" w:cs="Times New Roman"/>
          <w:sz w:val="24"/>
          <w:szCs w:val="24"/>
        </w:rPr>
      </w:pPr>
      <w:r w:rsidRPr="006B5D02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3F9AA0" wp14:editId="532AEE30">
                <wp:simplePos x="0" y="0"/>
                <wp:positionH relativeFrom="margin">
                  <wp:align>right</wp:align>
                </wp:positionH>
                <wp:positionV relativeFrom="paragraph">
                  <wp:posOffset>847725</wp:posOffset>
                </wp:positionV>
                <wp:extent cx="6105525" cy="4543425"/>
                <wp:effectExtent l="0" t="0" r="28575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454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47F8E" w14:textId="77777777" w:rsidR="006B5D02" w:rsidRDefault="006B5D02" w:rsidP="006B5D02">
                            <w:pPr>
                              <w:jc w:val="both"/>
                              <w:rPr>
                                <w:rFonts w:ascii="Garamond" w:hAnsi="Garamond"/>
                                <w:b/>
                                <w:bCs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zCs w:val="24"/>
                              </w:rPr>
                              <w:t>PRIMO ACCONTO</w:t>
                            </w:r>
                          </w:p>
                          <w:p w14:paraId="7C8053C3" w14:textId="77777777" w:rsidR="00774526" w:rsidRDefault="00774526" w:rsidP="006B5D02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44DE43F" w14:textId="1F4CDC41" w:rsidR="00774526" w:rsidRDefault="007C5825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-14898781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creato sul sistema </w:t>
                            </w:r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il rendiconto di progetto come indicato al paragrafo 4.2 del Manuale Operativo per i soggetti attuatori</w:t>
                            </w:r>
                          </w:p>
                          <w:p w14:paraId="2D57C47B" w14:textId="77777777" w:rsidR="00774526" w:rsidRDefault="00774526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CAC99B2" w14:textId="25E684EE" w:rsidR="00774526" w:rsidRDefault="007C5825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-69853955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caricato sul sistema </w:t>
                            </w:r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 il rapporto intermedio delle attività svolte come da Allegato 68 al Manuale Operativo per i soggetti attuatori</w:t>
                            </w:r>
                          </w:p>
                          <w:p w14:paraId="3B6C169F" w14:textId="77777777" w:rsidR="00774526" w:rsidRDefault="00774526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7384764B" w14:textId="77777777" w:rsidR="00774526" w:rsidRDefault="007C5825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-105099270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di aver utilizzato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per le suddette attività </w:t>
                            </w:r>
                            <w:r w:rsidR="00774526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774526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corrispondenti al </w:t>
                            </w:r>
                            <w:r w:rsidR="00774526" w:rsidRPr="006B5D02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…….,00%</w:t>
                            </w:r>
                            <w:r w:rsidR="00774526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74526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(indicare la percentuale di risorse, che deve essere pari almeno al 75% del contributo erogato a titolo di anticipo)</w:t>
                            </w:r>
                            <w:r w:rsidR="00774526" w:rsidRPr="00141F97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774526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74526" w:rsidRP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del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74526" w:rsidRP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contributo erogato a titolo di anticipo</w:t>
                            </w:r>
                            <w:r w:rsidR="00774526" w:rsidRPr="006B5D02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all’avvio delle attività 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pari a </w:t>
                            </w:r>
                            <w:r w:rsidR="00774526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774526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</w:p>
                          <w:p w14:paraId="022AC05E" w14:textId="77777777" w:rsidR="00774526" w:rsidRDefault="00774526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EFB6855" w14:textId="77777777" w:rsidR="00774526" w:rsidRDefault="00774526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9486FCD" w14:textId="77777777" w:rsidR="006B5D02" w:rsidRPr="00A073E2" w:rsidRDefault="006B5D02" w:rsidP="006B5D02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073E2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RICHIEDE</w:t>
                            </w:r>
                          </w:p>
                          <w:p w14:paraId="2AF5DC79" w14:textId="77777777" w:rsidR="006B5D02" w:rsidRPr="00A073E2" w:rsidRDefault="006B5D02" w:rsidP="006B5D02">
                            <w:pPr>
                              <w:pStyle w:val="Paragrafoelenco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3517CEFF" w14:textId="77777777" w:rsidR="006B5D02" w:rsidRDefault="006B5D02" w:rsidP="006B5D0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L’erogazione di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€…………………..,00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a titolo di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PRIMO ACCONTO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relativo al progetto finanziato a valere sulla misura M5C2-1.1.1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Sostegno alla capacità genitoriale e prevenzione della vulnerabilità delle famiglie e dei bambini</w:t>
                            </w:r>
                            <w:r w:rsidRPr="001E707E">
                              <w:rPr>
                                <w:color w:val="006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– Avviso 1/2022.</w:t>
                            </w:r>
                          </w:p>
                          <w:p w14:paraId="6D6CD996" w14:textId="77777777" w:rsidR="006B5D02" w:rsidRPr="001E707E" w:rsidRDefault="006B5D02" w:rsidP="006B5D0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03E43E3D" w14:textId="695C701E" w:rsidR="006B5D02" w:rsidRDefault="006B5D02" w:rsidP="006B5D02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L'importo richiesto è pari al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35,00%</w:t>
                            </w:r>
                            <w:r w:rsidRPr="006B5D02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(</w:t>
                            </w:r>
                            <w:r w:rsidRPr="00AC0283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l’importo può raggiungere al massimo il 35% dell’importo assegnato)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del </w:t>
                            </w:r>
                            <w:r w:rsidR="00CA76AA" w:rsidRPr="007F36CC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finanziamento accordato</w:t>
                            </w:r>
                            <w:r w:rsidR="00CA76AA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pari a €…………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….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Pr="001E707E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) ai sensi dell’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  all’art. 9 della Convenzione stipulata in data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…………………..,</w:t>
                            </w:r>
                            <w:r w:rsidRPr="001E707E">
                              <w:rPr>
                                <w:rFonts w:ascii="Garamond" w:hAnsi="Garamond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(indicare la data di sottoscrizione da parte dell’ATS/Comune)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e di quanto indicato all’Art.14 Avviso 1/2022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C2A1AE6" w14:textId="3322ED3B" w:rsidR="006B5D02" w:rsidRDefault="006B5D02" w:rsidP="006B5D02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Si chiede il trasferimento delle risorse sul Numero di Conto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,</w:t>
                            </w: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corrispondente al conto di Tesoreria Unica– codice IBAN IT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3D1DBC7" w14:textId="64E928FF" w:rsidR="006B5D02" w:rsidRDefault="006B5D02" w:rsidP="006B5D02"/>
                          <w:p w14:paraId="5FD6B852" w14:textId="4B69FB07" w:rsidR="006B5D02" w:rsidRDefault="006B5D02" w:rsidP="006B5D02"/>
                          <w:p w14:paraId="3BD02232" w14:textId="3ABCAC29" w:rsidR="006B5D02" w:rsidRDefault="006B5D02" w:rsidP="006B5D02"/>
                          <w:p w14:paraId="73256C1F" w14:textId="7DB1C92F" w:rsidR="006B5D02" w:rsidRDefault="006B5D02" w:rsidP="006B5D02"/>
                          <w:p w14:paraId="28800DE1" w14:textId="77777777" w:rsidR="006B5D02" w:rsidRDefault="006B5D02" w:rsidP="006B5D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3F9AA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29.55pt;margin-top:66.75pt;width:480.75pt;height:357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">
                <v:textbox>
                  <w:txbxContent>
                    <w:p w14:paraId="5DE47F8E" w14:textId="77777777" w:rsidR="006B5D02" w:rsidRDefault="006B5D02" w:rsidP="006B5D02">
                      <w:pPr>
                        <w:jc w:val="both"/>
                        <w:rPr>
                          <w:rFonts w:ascii="Garamond" w:hAnsi="Garamond"/>
                          <w:b/>
                          <w:bCs/>
                          <w:szCs w:val="24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szCs w:val="24"/>
                        </w:rPr>
                        <w:t>PRIMO ACCONTO</w:t>
                      </w:r>
                    </w:p>
                    <w:p w14:paraId="7C8053C3" w14:textId="77777777" w:rsidR="00774526" w:rsidRDefault="00774526" w:rsidP="006B5D02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444DE43F" w14:textId="1F4CDC41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-14898781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creato sul sistema </w:t>
                      </w:r>
                      <w:proofErr w:type="spellStart"/>
                      <w:r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proofErr w:type="spellEnd"/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il rendiconto di progetto come indicato al paragrafo 4.2 del Manuale Operativo per i soggetti attuatori</w:t>
                      </w:r>
                    </w:p>
                    <w:p w14:paraId="2D57C47B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3CAC99B2" w14:textId="25E684EE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-69853955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caricato sul sistema </w:t>
                      </w:r>
                      <w:proofErr w:type="spellStart"/>
                      <w:r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proofErr w:type="spellEnd"/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il rapporto intermedio delle attività svolte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come da Allegato 68 al Manuale Operativo per i soggetti attuatori</w:t>
                      </w:r>
                    </w:p>
                    <w:p w14:paraId="3B6C169F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7384764B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-105099270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di aver utilizzato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per le suddette attività </w:t>
                      </w:r>
                      <w:r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 corrispondenti al </w:t>
                      </w:r>
                      <w:r w:rsidRPr="006B5D02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…….,00%</w:t>
                      </w:r>
                      <w:r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(indicare la percentuale di risorse, che deve essere pari almeno al 75% del contributo erogato a titolo di anticipo)</w:t>
                      </w:r>
                      <w:r w:rsidRPr="00141F97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 </w:t>
                      </w:r>
                      <w:r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P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del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P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contributo erogato a titolo di anticipo</w:t>
                      </w:r>
                      <w:r w:rsidRPr="006B5D02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all’avvio delle attività 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pari a </w:t>
                      </w:r>
                      <w:r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</w:p>
                    <w:p w14:paraId="022AC05E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6EFB6855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39486FCD" w14:textId="77777777" w:rsidR="006B5D02" w:rsidRPr="00A073E2" w:rsidRDefault="006B5D02" w:rsidP="006B5D02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A073E2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RICHIEDE</w:t>
                      </w:r>
                    </w:p>
                    <w:p w14:paraId="2AF5DC79" w14:textId="77777777" w:rsidR="006B5D02" w:rsidRPr="00A073E2" w:rsidRDefault="006B5D02" w:rsidP="006B5D02">
                      <w:pPr>
                        <w:pStyle w:val="Paragrafoelenco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3517CEFF" w14:textId="77777777" w:rsidR="006B5D02" w:rsidRDefault="006B5D02" w:rsidP="006B5D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L’erogazione di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€…………………..,00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a titolo di </w:t>
                      </w:r>
                      <w: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  <w:u w:val="single"/>
                        </w:rPr>
                        <w:t>PRIMO ACCONTO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relativo al progetto finanziato a valere sulla misura M5C2-1.1.1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color w:val="000000"/>
                          <w:sz w:val="24"/>
                          <w:szCs w:val="24"/>
                        </w:rPr>
                        <w:t>Sostegno alla capacità genitoriale e prevenzione della vulnerabilità delle famiglie e dei bambini</w:t>
                      </w:r>
                      <w:r w:rsidRPr="001E707E">
                        <w:rPr>
                          <w:color w:val="006000"/>
                          <w:sz w:val="24"/>
                          <w:szCs w:val="24"/>
                        </w:rPr>
                        <w:t xml:space="preserve">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>– Avviso 1/2022.</w:t>
                      </w:r>
                    </w:p>
                    <w:p w14:paraId="6D6CD996" w14:textId="77777777" w:rsidR="006B5D02" w:rsidRPr="001E707E" w:rsidRDefault="006B5D02" w:rsidP="006B5D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03E43E3D" w14:textId="695C701E" w:rsidR="006B5D02" w:rsidRDefault="006B5D02" w:rsidP="006B5D02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L'importo richiesto è pari al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35,00%</w:t>
                      </w:r>
                      <w:r w:rsidRPr="006B5D02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(</w:t>
                      </w:r>
                      <w:r w:rsidRPr="00AC0283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l’importo può raggiungere al massimo il 35% dell’importo assegnato)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del </w:t>
                      </w:r>
                      <w:r w:rsidR="00CA76AA" w:rsidRPr="007F36CC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finanziamento accordato</w:t>
                      </w:r>
                      <w:r w:rsidR="00CA76AA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pari a €…………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….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Pr="001E707E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) ai sensi dell’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  all’art. 9 della Convenzione stipulata in data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…………………..,</w:t>
                      </w:r>
                      <w:r w:rsidRPr="001E707E">
                        <w:rPr>
                          <w:rFonts w:ascii="Garamond" w:hAnsi="Garamond"/>
                          <w:i/>
                          <w:iCs/>
                          <w:sz w:val="24"/>
                          <w:szCs w:val="24"/>
                        </w:rPr>
                        <w:t xml:space="preserve"> (indicare la data di sottoscrizione da parte dell’ATS/Comune)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e di quanto indicato all’Art.14 Avviso 1/2022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>.</w:t>
                      </w:r>
                    </w:p>
                    <w:p w14:paraId="1C2A1AE6" w14:textId="3322ED3B" w:rsidR="006B5D02" w:rsidRDefault="006B5D02" w:rsidP="006B5D02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Si chiede il trasferimento delle risorse sul Numero di Conto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,</w:t>
                      </w: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corrispondente al conto di Tesoreria Unica– codice IBAN IT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43D1DBC7" w14:textId="64E928FF" w:rsidR="006B5D02" w:rsidRDefault="006B5D02" w:rsidP="006B5D02"/>
                    <w:p w14:paraId="5FD6B852" w14:textId="4B69FB07" w:rsidR="006B5D02" w:rsidRDefault="006B5D02" w:rsidP="006B5D02"/>
                    <w:p w14:paraId="3BD02232" w14:textId="3ABCAC29" w:rsidR="006B5D02" w:rsidRDefault="006B5D02" w:rsidP="006B5D02"/>
                    <w:p w14:paraId="73256C1F" w14:textId="7DB1C92F" w:rsidR="006B5D02" w:rsidRDefault="006B5D02" w:rsidP="006B5D02"/>
                    <w:p w14:paraId="28800DE1" w14:textId="77777777" w:rsidR="006B5D02" w:rsidRDefault="006B5D02" w:rsidP="006B5D02"/>
                  </w:txbxContent>
                </v:textbox>
                <w10:wrap type="square" anchorx="margin"/>
              </v:shape>
            </w:pict>
          </mc:Fallback>
        </mc:AlternateContent>
      </w:r>
      <w:r w:rsidR="00945949" w:rsidRPr="005478FF">
        <w:rPr>
          <w:rFonts w:ascii="Garamond" w:hAnsi="Garamond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51D7389F" w14:textId="1AD5CEFA" w:rsidR="006B5D02" w:rsidRDefault="006B5D02" w:rsidP="00945949">
      <w:pPr>
        <w:jc w:val="both"/>
        <w:rPr>
          <w:rFonts w:ascii="Garamond" w:hAnsi="Garamond"/>
          <w:b/>
          <w:bCs/>
          <w:szCs w:val="24"/>
        </w:rPr>
      </w:pPr>
    </w:p>
    <w:p w14:paraId="0A41CD64" w14:textId="55174754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  <w:r w:rsidRPr="006B5D02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9183B6D" wp14:editId="31ACC39A">
                <wp:simplePos x="0" y="0"/>
                <wp:positionH relativeFrom="margin">
                  <wp:posOffset>0</wp:posOffset>
                </wp:positionH>
                <wp:positionV relativeFrom="paragraph">
                  <wp:posOffset>312420</wp:posOffset>
                </wp:positionV>
                <wp:extent cx="6105525" cy="4543425"/>
                <wp:effectExtent l="0" t="0" r="28575" b="28575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454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B31AD1" w14:textId="77777777" w:rsidR="007F36CC" w:rsidRDefault="007F36CC" w:rsidP="007F36CC">
                            <w:pPr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zCs w:val="24"/>
                              </w:rPr>
                              <w:t>SECONDO  ACCONTO</w:t>
                            </w:r>
                          </w:p>
                          <w:p w14:paraId="7AE00206" w14:textId="77777777" w:rsidR="00774526" w:rsidRDefault="007C5825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-97422106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creato sul sistema </w:t>
                            </w:r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il rendiconto di progetto come indicato al paragrafo 4.2 del Manuale Operativo per i soggetti attuatori</w:t>
                            </w:r>
                          </w:p>
                          <w:p w14:paraId="7EBA9297" w14:textId="77777777" w:rsidR="00774526" w:rsidRDefault="00774526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696B925" w14:textId="77777777" w:rsidR="00774526" w:rsidRDefault="007C5825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20461346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caricato sul sistema </w:t>
                            </w:r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 il rapporto intermedio delle attività svolte come da Allegato 68 al Manuale Operativo per i soggetti attuatori</w:t>
                            </w:r>
                          </w:p>
                          <w:p w14:paraId="2AE556D8" w14:textId="77777777" w:rsidR="007F36CC" w:rsidRDefault="007F36CC" w:rsidP="007F36CC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B417842" w14:textId="77777777" w:rsidR="007F36CC" w:rsidRPr="00177AC0" w:rsidRDefault="007C5825" w:rsidP="007F36CC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6576812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F36CC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F36CC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di aver utilizzato</w:t>
                            </w:r>
                            <w:r w:rsidR="007F36CC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per le suddette attività </w:t>
                            </w:r>
                            <w:r w:rsidR="007F36CC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7F36CC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corrispondenti al </w:t>
                            </w:r>
                            <w:r w:rsidR="007F36CC" w:rsidRPr="006B5D02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…….,00%</w:t>
                            </w:r>
                            <w:r w:rsidR="007F36CC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F36CC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(indicare la percentuale di risorse, che deve essere pari almeno al 75% del contributo erogato a titolo di </w:t>
                            </w:r>
                            <w:r w:rsidR="007F36CC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primo acconto</w:t>
                            </w:r>
                            <w:r w:rsidR="007F36CC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)</w:t>
                            </w:r>
                            <w:r w:rsidR="007F36CC" w:rsidRPr="00141F97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7F36CC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F36CC" w:rsidRP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del</w:t>
                            </w:r>
                            <w:r w:rsidR="007F36CC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F36CC" w:rsidRP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contributo erogato a titolo di </w:t>
                            </w:r>
                            <w:r w:rsid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primo acconto</w:t>
                            </w:r>
                            <w:r w:rsidR="007F36CC" w:rsidRPr="006B5D02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F36CC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pari a </w:t>
                            </w:r>
                            <w:r w:rsidR="007F36CC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7F36CC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9AF4302" w14:textId="77777777" w:rsidR="007F36CC" w:rsidRPr="006B5D02" w:rsidRDefault="007F36CC" w:rsidP="007F36CC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3AA850F" w14:textId="77777777" w:rsidR="007F36CC" w:rsidRDefault="007F36CC" w:rsidP="007F36CC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FBF686B" w14:textId="77777777" w:rsidR="007F36CC" w:rsidRPr="00A073E2" w:rsidRDefault="007F36CC" w:rsidP="007F36CC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073E2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RICHIEDE</w:t>
                            </w:r>
                          </w:p>
                          <w:p w14:paraId="5D158DC9" w14:textId="77777777" w:rsidR="007F36CC" w:rsidRPr="00A073E2" w:rsidRDefault="007F36CC" w:rsidP="007F36CC">
                            <w:pPr>
                              <w:pStyle w:val="Paragrafoelenco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1EED4BB6" w14:textId="0C28ADEF" w:rsidR="007F36CC" w:rsidRDefault="007F36CC" w:rsidP="007F36C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L’erogazione di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€…………………..,00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a titolo di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SECONDO ACCONTO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relativo al progetto finanziato a valere sulla misura M5C2-1.1.1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Sostegno alla capacità genitoriale e prevenzione della vulnerabilità delle famiglie e dei bambini</w:t>
                            </w:r>
                            <w:r w:rsidRPr="001E707E">
                              <w:rPr>
                                <w:color w:val="006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– Avviso 1/2022.</w:t>
                            </w:r>
                          </w:p>
                          <w:p w14:paraId="107E49FB" w14:textId="77777777" w:rsidR="007F36CC" w:rsidRPr="001E707E" w:rsidRDefault="007F36CC" w:rsidP="007F36C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57E8D2E3" w14:textId="77777777" w:rsidR="007F36CC" w:rsidRDefault="007F36CC" w:rsidP="007F36CC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L'importo richiesto è pari al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35,00%</w:t>
                            </w:r>
                            <w:r w:rsidRPr="006B5D02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(</w:t>
                            </w:r>
                            <w:r w:rsidRPr="00AC0283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l’importo può raggiungere al massimo il 35% dell’importo assegnato)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del 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finanziamento accordato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pari a €…………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….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Pr="001E707E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) ai sensi dell’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  all’art. 9 della Convenzione stipulata in data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…………………..,</w:t>
                            </w:r>
                            <w:r w:rsidRPr="001E707E">
                              <w:rPr>
                                <w:rFonts w:ascii="Garamond" w:hAnsi="Garamond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(indicare la data di sottoscrizione da parte dell’ATS/Comune)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e di quanto indicato all’Art.14 Avviso 1/2022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9EF2ADB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Si chiede il trasferimento delle risorse sul Numero di Conto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,</w:t>
                            </w: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corrispondente al conto di Tesoreria Unica– codice IBAN IT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74BC59D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0E8D867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FC29C04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7E832EC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51F67BA6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7F26911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9B5A23F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381E021C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243C0FD" w14:textId="77777777" w:rsidR="007F36CC" w:rsidRDefault="007F36CC" w:rsidP="007F36CC"/>
                          <w:p w14:paraId="2C4F9B6E" w14:textId="77777777" w:rsidR="007F36CC" w:rsidRDefault="007F36CC" w:rsidP="007F36CC"/>
                          <w:p w14:paraId="050A85A2" w14:textId="77777777" w:rsidR="007F36CC" w:rsidRDefault="007F36CC" w:rsidP="007F36CC"/>
                          <w:p w14:paraId="7FB553F1" w14:textId="77777777" w:rsidR="007F36CC" w:rsidRDefault="007F36CC" w:rsidP="007F36CC"/>
                          <w:p w14:paraId="6A623850" w14:textId="77777777" w:rsidR="007F36CC" w:rsidRDefault="007F36CC" w:rsidP="007F36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83B6D" id="_x0000_s1027" type="#_x0000_t202" style="position:absolute;left:0;text-align:left;margin-left:0;margin-top:24.6pt;width:480.75pt;height:357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">
                <v:textbox>
                  <w:txbxContent>
                    <w:p w14:paraId="38B31AD1" w14:textId="77777777" w:rsidR="007F36CC" w:rsidRDefault="007F36CC" w:rsidP="007F36CC">
                      <w:pPr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szCs w:val="24"/>
                        </w:rPr>
                        <w:t>SECONDO  ACCONTO</w:t>
                      </w:r>
                    </w:p>
                    <w:p w14:paraId="7AE00206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-97422106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creato sul sistema </w:t>
                      </w:r>
                      <w:proofErr w:type="spellStart"/>
                      <w:r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proofErr w:type="spellEnd"/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il rendiconto di progetto come indicato al paragrafo 4.2 del Manuale Operativo per i soggetti attuatori</w:t>
                      </w:r>
                    </w:p>
                    <w:p w14:paraId="7EBA9297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5696B925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20461346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caricato sul sistema </w:t>
                      </w:r>
                      <w:proofErr w:type="spellStart"/>
                      <w:r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proofErr w:type="spellEnd"/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 il rapporto intermedio delle attività svolte come da Allegato 68 al Manuale Operativo per i soggetti attuatori</w:t>
                      </w:r>
                    </w:p>
                    <w:p w14:paraId="2AE556D8" w14:textId="77777777" w:rsidR="007F36CC" w:rsidRDefault="007F36CC" w:rsidP="007F36CC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3B417842" w14:textId="77777777" w:rsidR="007F36CC" w:rsidRPr="00177AC0" w:rsidRDefault="001C33D2" w:rsidP="007F36CC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6576812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7F36CC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7F36CC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di aver utilizzato</w:t>
                      </w:r>
                      <w:r w:rsidR="007F36CC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per le suddette attività </w:t>
                      </w:r>
                      <w:r w:rsidR="007F36CC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 w:rsid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="007F36CC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 corrispondenti al </w:t>
                      </w:r>
                      <w:r w:rsidR="007F36CC" w:rsidRPr="006B5D02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…….,00%</w:t>
                      </w:r>
                      <w:r w:rsidR="007F36CC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7F36CC"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(indicare la percentuale di risorse, che deve essere pari almeno al 75% del contributo erogato a titolo di </w:t>
                      </w:r>
                      <w:r w:rsidR="007F36CC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primo acconto</w:t>
                      </w:r>
                      <w:r w:rsidR="007F36CC"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)</w:t>
                      </w:r>
                      <w:r w:rsidR="007F36CC" w:rsidRPr="00141F97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 </w:t>
                      </w:r>
                      <w:r w:rsidR="007F36CC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7F36CC" w:rsidRP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del</w:t>
                      </w:r>
                      <w:r w:rsidR="007F36CC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7F36CC" w:rsidRP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contributo erogato a titolo di </w:t>
                      </w:r>
                      <w:r w:rsid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primo acconto</w:t>
                      </w:r>
                      <w:r w:rsidR="007F36CC" w:rsidRPr="006B5D02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7F36CC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pari a </w:t>
                      </w:r>
                      <w:r w:rsidR="007F36CC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 w:rsid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="007F36CC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59AF4302" w14:textId="77777777" w:rsidR="007F36CC" w:rsidRPr="006B5D02" w:rsidRDefault="007F36CC" w:rsidP="007F36CC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33AA850F" w14:textId="77777777" w:rsidR="007F36CC" w:rsidRDefault="007F36CC" w:rsidP="007F36CC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FBF686B" w14:textId="77777777" w:rsidR="007F36CC" w:rsidRPr="00A073E2" w:rsidRDefault="007F36CC" w:rsidP="007F36CC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A073E2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RICHIEDE</w:t>
                      </w:r>
                    </w:p>
                    <w:p w14:paraId="5D158DC9" w14:textId="77777777" w:rsidR="007F36CC" w:rsidRPr="00A073E2" w:rsidRDefault="007F36CC" w:rsidP="007F36CC">
                      <w:pPr>
                        <w:pStyle w:val="Paragrafoelenco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1EED4BB6" w14:textId="0C28ADEF" w:rsidR="007F36CC" w:rsidRDefault="007F36CC" w:rsidP="007F36C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L’erogazione di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€…………………..,00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a titolo di </w:t>
                      </w:r>
                      <w: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  <w:u w:val="single"/>
                        </w:rPr>
                        <w:t>SECONDO ACCONTO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relativo al progetto finanziato a valere sulla misura M5C2-1.1.1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color w:val="000000"/>
                          <w:sz w:val="24"/>
                          <w:szCs w:val="24"/>
                        </w:rPr>
                        <w:t>Sostegno alla capacità genitoriale e prevenzione della vulnerabilità delle famiglie e dei bambini</w:t>
                      </w:r>
                      <w:r w:rsidRPr="001E707E">
                        <w:rPr>
                          <w:color w:val="006000"/>
                          <w:sz w:val="24"/>
                          <w:szCs w:val="24"/>
                        </w:rPr>
                        <w:t xml:space="preserve">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>– Avviso 1/2022.</w:t>
                      </w:r>
                    </w:p>
                    <w:p w14:paraId="107E49FB" w14:textId="77777777" w:rsidR="007F36CC" w:rsidRPr="001E707E" w:rsidRDefault="007F36CC" w:rsidP="007F36C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57E8D2E3" w14:textId="77777777" w:rsidR="007F36CC" w:rsidRDefault="007F36CC" w:rsidP="007F36CC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L'importo richiesto è pari al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35,00%</w:t>
                      </w:r>
                      <w:r w:rsidRPr="006B5D02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(</w:t>
                      </w:r>
                      <w:r w:rsidRPr="00AC0283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l’importo può raggiungere al massimo il 35% dell’importo assegnato)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del 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finanziamento accordato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pari a €…………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….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Pr="001E707E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) ai sensi dell’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  all’art. 9 della Convenzione stipulata in data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…………………..,</w:t>
                      </w:r>
                      <w:r w:rsidRPr="001E707E">
                        <w:rPr>
                          <w:rFonts w:ascii="Garamond" w:hAnsi="Garamond"/>
                          <w:i/>
                          <w:iCs/>
                          <w:sz w:val="24"/>
                          <w:szCs w:val="24"/>
                        </w:rPr>
                        <w:t xml:space="preserve"> (indicare la data di sottoscrizione da parte dell’ATS/Comune)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e di quanto indicato all’Art.14 Avviso 1/2022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>.</w:t>
                      </w:r>
                    </w:p>
                    <w:p w14:paraId="19EF2ADB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Si chiede il trasferimento delle risorse sul Numero di Conto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,</w:t>
                      </w: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corrispondente al conto di Tesoreria Unica– codice IBAN IT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074BC59D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00E8D867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FC29C04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7E832EC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51F67BA6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7F26911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9B5A23F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381E021C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243C0FD" w14:textId="77777777" w:rsidR="007F36CC" w:rsidRDefault="007F36CC" w:rsidP="007F36CC"/>
                    <w:p w14:paraId="2C4F9B6E" w14:textId="77777777" w:rsidR="007F36CC" w:rsidRDefault="007F36CC" w:rsidP="007F36CC"/>
                    <w:p w14:paraId="050A85A2" w14:textId="77777777" w:rsidR="007F36CC" w:rsidRDefault="007F36CC" w:rsidP="007F36CC"/>
                    <w:p w14:paraId="7FB553F1" w14:textId="77777777" w:rsidR="007F36CC" w:rsidRDefault="007F36CC" w:rsidP="007F36CC"/>
                    <w:p w14:paraId="6A623850" w14:textId="77777777" w:rsidR="007F36CC" w:rsidRDefault="007F36CC" w:rsidP="007F36CC"/>
                  </w:txbxContent>
                </v:textbox>
                <w10:wrap type="square" anchorx="margin"/>
              </v:shape>
            </w:pict>
          </mc:Fallback>
        </mc:AlternateContent>
      </w:r>
    </w:p>
    <w:p w14:paraId="2323706F" w14:textId="219D26D8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24E8021D" w14:textId="73A5DD9C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3D33AA06" w14:textId="020E87DE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027F0168" w14:textId="5D659746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1D693484" w14:textId="681060DA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57606E2D" w14:textId="296F8C2A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3760FC9A" w14:textId="1EC77584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64F40D10" w14:textId="01A5FCED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57E4C8F8" w14:textId="7EFEA6C3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0A5075E3" w14:textId="4BC7406F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35FFBA4A" w14:textId="2E9A8C2A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79FFF495" w14:textId="6B56E359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7F5CCAD5" w14:textId="25DE572D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4005C714" w14:textId="77777777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7059CD91" w14:textId="2F7353D9" w:rsidR="006B5D02" w:rsidRPr="00ED0415" w:rsidRDefault="00ED0415" w:rsidP="0055014E">
      <w:pPr>
        <w:jc w:val="both"/>
        <w:rPr>
          <w:rFonts w:ascii="Garamond" w:hAnsi="Garamond"/>
          <w:color w:val="0070C0"/>
          <w:sz w:val="24"/>
          <w:szCs w:val="24"/>
        </w:rPr>
      </w:pPr>
      <w:r w:rsidRPr="006B5D02">
        <w:rPr>
          <w:rFonts w:ascii="Garamond" w:hAnsi="Garamond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1958F4C" wp14:editId="6594A289">
                <wp:simplePos x="0" y="0"/>
                <wp:positionH relativeFrom="margin">
                  <wp:align>left</wp:align>
                </wp:positionH>
                <wp:positionV relativeFrom="paragraph">
                  <wp:posOffset>59055</wp:posOffset>
                </wp:positionV>
                <wp:extent cx="6105525" cy="5057775"/>
                <wp:effectExtent l="0" t="0" r="28575" b="28575"/>
                <wp:wrapSquare wrapText="bothSides"/>
                <wp:docPr id="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505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5EC377" w14:textId="77777777" w:rsidR="00ED0415" w:rsidRDefault="00ED0415" w:rsidP="00ED0415">
                            <w:pPr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zCs w:val="24"/>
                              </w:rPr>
                              <w:t>SALDO</w:t>
                            </w:r>
                          </w:p>
                          <w:p w14:paraId="130DCCF5" w14:textId="77777777" w:rsidR="00774526" w:rsidRDefault="007C5825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117352752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creato sul sistema </w:t>
                            </w:r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il rendiconto di progetto come indicato al paragrafo 4.2 del Manuale Operativo per i soggetti attuatori</w:t>
                            </w:r>
                          </w:p>
                          <w:p w14:paraId="137C9565" w14:textId="77777777" w:rsidR="00774526" w:rsidRDefault="00774526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D7BF49F" w14:textId="56CCC18C" w:rsidR="00774526" w:rsidRDefault="007C5825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-3951168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caricato sul sistema </w:t>
                            </w:r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 il </w:t>
                            </w:r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rapporto finale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delle attività svolte come da Allegato 68 al Manuale Operativo per i soggetti attuatori</w:t>
                            </w:r>
                          </w:p>
                          <w:p w14:paraId="15EA3323" w14:textId="77777777" w:rsidR="00ED0415" w:rsidRDefault="00ED0415" w:rsidP="00ED0415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D1E93EB" w14:textId="7A1445F2" w:rsidR="00774526" w:rsidRDefault="007C5825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156914830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caricato sul sistema </w:t>
                            </w:r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A36473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l’attestazione di chiusura dell’intervento come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da </w:t>
                            </w:r>
                            <w:r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Allegato </w:t>
                            </w:r>
                            <w:r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42</w:t>
                            </w:r>
                            <w:r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al Manuale Operativo per i soggetti attuatori</w:t>
                            </w:r>
                          </w:p>
                          <w:p w14:paraId="79CFAA43" w14:textId="77777777" w:rsidR="00774526" w:rsidRDefault="00774526" w:rsidP="00ED0415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ABB18A3" w14:textId="77777777" w:rsidR="00ED0415" w:rsidRDefault="00ED0415" w:rsidP="00ED0415">
                            <w:pPr>
                              <w:pStyle w:val="Paragrafoelenco"/>
                              <w:spacing w:after="100" w:afterAutospacing="1" w:line="240" w:lineRule="aut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6ACF278" w14:textId="77777777" w:rsidR="00ED0415" w:rsidRDefault="00ED0415" w:rsidP="00ED0415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  <w:spacing w:after="100" w:afterAutospacing="1" w:line="240" w:lineRule="auto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l’attestazione di chiusura dell’intervento</w:t>
                            </w:r>
                          </w:p>
                          <w:p w14:paraId="23DEA37D" w14:textId="77777777" w:rsidR="00ED0415" w:rsidRDefault="00ED0415" w:rsidP="00ED0415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F32A73C" w14:textId="77777777" w:rsidR="00ED0415" w:rsidRDefault="00ED0415" w:rsidP="00ED0415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54684CF" w14:textId="248DEFD7" w:rsidR="00ED0415" w:rsidRPr="00177AC0" w:rsidRDefault="007C5825" w:rsidP="00ED0415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175285668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D0415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ED0415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di aver utilizzato</w:t>
                            </w:r>
                            <w:r w:rsidR="00ED0415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per le suddette attività </w:t>
                            </w:r>
                            <w:r w:rsidR="00ED0415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ED0415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ED0415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="00ED0415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corrispondenti al </w:t>
                            </w:r>
                            <w:r w:rsidR="00ED0415" w:rsidRPr="006B5D02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…….,00%</w:t>
                            </w:r>
                            <w:r w:rsidR="00ED0415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Start w:id="0" w:name="_Hlk147141262"/>
                            <w:r w:rsidR="00ED0415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(indicare la percentuale di risorse</w:t>
                            </w:r>
                            <w:r w:rsidR="003A7D81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utilizzate</w:t>
                            </w:r>
                            <w:r w:rsidR="00ED0415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)</w:t>
                            </w:r>
                            <w:r w:rsidR="00ED0415" w:rsidRPr="00141F97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ED0415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Start w:id="1" w:name="_Hlk147141177"/>
                            <w:r w:rsidR="003A7D81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de</w:t>
                            </w:r>
                            <w:r w:rsidR="00B72F48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i</w:t>
                            </w:r>
                            <w:r w:rsidR="003A7D81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D0415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contribut</w:t>
                            </w:r>
                            <w:r w:rsidR="00B72F48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i</w:t>
                            </w:r>
                            <w:r w:rsidR="00ED0415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erogat</w:t>
                            </w:r>
                            <w:r w:rsidR="003A7D81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i precedentemente</w:t>
                            </w:r>
                            <w:r w:rsidR="00ED0415" w:rsidRPr="006B5D02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End w:id="1"/>
                            <w:r w:rsidR="00ED0415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pari a </w:t>
                            </w:r>
                            <w:r w:rsidR="00ED0415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ED0415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ED0415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</w:p>
                          <w:bookmarkEnd w:id="0"/>
                          <w:p w14:paraId="3D61D523" w14:textId="77777777" w:rsidR="00ED0415" w:rsidRPr="006B5D02" w:rsidRDefault="00ED0415" w:rsidP="00ED0415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D3A74AE" w14:textId="77777777" w:rsidR="00ED0415" w:rsidRPr="00A073E2" w:rsidRDefault="00ED0415" w:rsidP="00ED0415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073E2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RICHIEDE</w:t>
                            </w:r>
                          </w:p>
                          <w:p w14:paraId="769B36A9" w14:textId="77777777" w:rsidR="00ED0415" w:rsidRPr="00A073E2" w:rsidRDefault="00ED0415" w:rsidP="00ED0415">
                            <w:pPr>
                              <w:pStyle w:val="Paragrafoelenco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3B8CF08C" w14:textId="77777777" w:rsidR="00ED0415" w:rsidRDefault="00ED0415" w:rsidP="00ED04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L’erogazione di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€…………………..,00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a titolo di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SALDO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relativo al progetto finanziato a valere sulla misura M5C2-1.1.1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Sostegno alla capacità genitoriale e prevenzione della vulnerabilità delle famiglie e dei bambini</w:t>
                            </w:r>
                            <w:r w:rsidRPr="001E707E">
                              <w:rPr>
                                <w:color w:val="006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– Avviso 1/2022.</w:t>
                            </w:r>
                          </w:p>
                          <w:p w14:paraId="28F50E24" w14:textId="77777777" w:rsidR="00ED0415" w:rsidRPr="001E707E" w:rsidRDefault="00ED0415" w:rsidP="00ED04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5C2C4867" w14:textId="6D9D31E0" w:rsidR="00ED0415" w:rsidRDefault="00ED0415" w:rsidP="00ED0415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L'importo richiesto è pari al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20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,00%</w:t>
                            </w:r>
                            <w:r w:rsidRPr="006B5D02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(</w:t>
                            </w:r>
                            <w:r w:rsidRPr="00AC0283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l’importo può raggiungere al massimo il </w:t>
                            </w:r>
                            <w:r w:rsidR="003A7D81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20</w:t>
                            </w:r>
                            <w:r w:rsidRPr="00AC0283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% dell’importo assegnato)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del 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finanziamento accordato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pari a €…………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….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Pr="001E707E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) ai sensi dell’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  all’art. 9 della Convenzione stipulata in data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…………………..,</w:t>
                            </w:r>
                            <w:r w:rsidRPr="001E707E">
                              <w:rPr>
                                <w:rFonts w:ascii="Garamond" w:hAnsi="Garamond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(indicare la data di sottoscrizione da parte dell’ATS/Comune)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e di quanto indicato all’Art.14 Avviso 1/2022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9E282A4" w14:textId="77777777" w:rsidR="00ED0415" w:rsidRDefault="00ED0415" w:rsidP="00ED0415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71BAA4A4" w14:textId="77777777" w:rsidR="00ED0415" w:rsidRDefault="00ED0415" w:rsidP="00ED0415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204B2A55" w14:textId="77777777" w:rsidR="00ED0415" w:rsidRDefault="00ED0415" w:rsidP="00ED0415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7EA3B101" w14:textId="77777777" w:rsidR="00ED0415" w:rsidRDefault="00ED0415" w:rsidP="00ED0415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Si chiede il trasferimento delle risorse sul Numero di Conto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,</w:t>
                            </w: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corrispondente al conto di Tesoreria Unica– codice IBAN IT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8CA610E" w14:textId="77777777" w:rsidR="00ED0415" w:rsidRDefault="00ED0415" w:rsidP="00ED0415"/>
                          <w:p w14:paraId="36FA534B" w14:textId="77777777" w:rsidR="00ED0415" w:rsidRDefault="00ED0415" w:rsidP="00ED0415"/>
                          <w:p w14:paraId="3C5A2BBA" w14:textId="77777777" w:rsidR="00ED0415" w:rsidRDefault="00ED0415" w:rsidP="00ED0415"/>
                          <w:p w14:paraId="6A4C6359" w14:textId="77777777" w:rsidR="00ED0415" w:rsidRDefault="00ED0415" w:rsidP="00ED0415"/>
                          <w:p w14:paraId="0F8C32F0" w14:textId="77777777" w:rsidR="00ED0415" w:rsidRDefault="00ED0415" w:rsidP="00ED0415"/>
                          <w:p w14:paraId="108AE05B" w14:textId="77777777" w:rsidR="00ED0415" w:rsidRDefault="00ED0415" w:rsidP="00ED04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958F4C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0;margin-top:4.65pt;width:480.75pt;height:398.2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">
                <v:textbox>
                  <w:txbxContent>
                    <w:p w14:paraId="035EC377" w14:textId="77777777" w:rsidR="00ED0415" w:rsidRDefault="00ED0415" w:rsidP="00ED0415">
                      <w:pPr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szCs w:val="24"/>
                        </w:rPr>
                        <w:t>SALDO</w:t>
                      </w:r>
                    </w:p>
                    <w:p w14:paraId="130DCCF5" w14:textId="77777777" w:rsidR="00774526" w:rsidRDefault="007C5825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117352752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774526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creato sul sistema </w:t>
                      </w:r>
                      <w:r w:rsidR="00774526"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il rendiconto di progetto come indicato al paragrafo 4.2 del Manuale Operativo per i soggetti attuatori</w:t>
                      </w:r>
                    </w:p>
                    <w:p w14:paraId="137C9565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2D7BF49F" w14:textId="56CCC18C" w:rsidR="00774526" w:rsidRDefault="007C5825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-3951168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774526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caricato sul sistema </w:t>
                      </w:r>
                      <w:r w:rsidR="00774526"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 il </w:t>
                      </w:r>
                      <w:r w:rsidR="00774526"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rapporto finale</w:t>
                      </w:r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delle attività svolte come da Allegato 68 al Manuale Operativo per i soggetti attuatori</w:t>
                      </w:r>
                    </w:p>
                    <w:p w14:paraId="15EA3323" w14:textId="77777777" w:rsidR="00ED0415" w:rsidRDefault="00ED0415" w:rsidP="00ED0415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4D1E93EB" w14:textId="7A1445F2" w:rsidR="00774526" w:rsidRDefault="007C5825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156914830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774526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caricato sul sistema </w:t>
                      </w:r>
                      <w:r w:rsidR="00774526"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 </w:t>
                      </w:r>
                      <w:r w:rsidR="00A36473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l’attestazione di chiusura dell’intervento come</w:t>
                      </w:r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da 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Allegato 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42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al Manuale Operativo per i soggetti attuatori</w:t>
                      </w:r>
                    </w:p>
                    <w:p w14:paraId="79CFAA43" w14:textId="77777777" w:rsidR="00774526" w:rsidRDefault="00774526" w:rsidP="00ED0415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3ABB18A3" w14:textId="77777777" w:rsidR="00ED0415" w:rsidRDefault="00ED0415" w:rsidP="00ED0415">
                      <w:pPr>
                        <w:pStyle w:val="Paragrafoelenco"/>
                        <w:spacing w:after="100" w:afterAutospacing="1" w:line="240" w:lineRule="aut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36ACF278" w14:textId="77777777" w:rsidR="00ED0415" w:rsidRDefault="00ED0415" w:rsidP="00ED0415">
                      <w:pPr>
                        <w:pStyle w:val="Paragrafoelenco"/>
                        <w:numPr>
                          <w:ilvl w:val="0"/>
                          <w:numId w:val="4"/>
                        </w:numPr>
                        <w:spacing w:after="100" w:afterAutospacing="1" w:line="240" w:lineRule="auto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l’attestazione di chiusura dell’intervento</w:t>
                      </w:r>
                    </w:p>
                    <w:p w14:paraId="23DEA37D" w14:textId="77777777" w:rsidR="00ED0415" w:rsidRDefault="00ED0415" w:rsidP="00ED0415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2F32A73C" w14:textId="77777777" w:rsidR="00ED0415" w:rsidRDefault="00ED0415" w:rsidP="00ED0415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454684CF" w14:textId="248DEFD7" w:rsidR="00ED0415" w:rsidRPr="00177AC0" w:rsidRDefault="007C5825" w:rsidP="00ED0415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175285668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D0415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ED0415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di aver utilizzato</w:t>
                      </w:r>
                      <w:r w:rsidR="00ED0415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per le suddette attività </w:t>
                      </w:r>
                      <w:r w:rsidR="00ED0415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 w:rsidR="00ED0415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="00ED0415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="00ED0415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 corrispondenti al </w:t>
                      </w:r>
                      <w:r w:rsidR="00ED0415" w:rsidRPr="006B5D02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…….,00%</w:t>
                      </w:r>
                      <w:r w:rsidR="00ED0415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bookmarkStart w:id="2" w:name="_Hlk147141262"/>
                      <w:r w:rsidR="00ED0415"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(indicare la percentuale di risorse</w:t>
                      </w:r>
                      <w:r w:rsidR="003A7D81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 utilizzate</w:t>
                      </w:r>
                      <w:r w:rsidR="00ED0415"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)</w:t>
                      </w:r>
                      <w:r w:rsidR="00ED0415" w:rsidRPr="00141F97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 </w:t>
                      </w:r>
                      <w:r w:rsidR="00ED0415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bookmarkStart w:id="3" w:name="_Hlk147141177"/>
                      <w:r w:rsidR="003A7D81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de</w:t>
                      </w:r>
                      <w:r w:rsidR="00B72F48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i</w:t>
                      </w:r>
                      <w:r w:rsidR="003A7D81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ED0415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contribut</w:t>
                      </w:r>
                      <w:r w:rsidR="00B72F48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i</w:t>
                      </w:r>
                      <w:r w:rsidR="00ED0415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erogat</w:t>
                      </w:r>
                      <w:r w:rsidR="003A7D81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i precedentemente</w:t>
                      </w:r>
                      <w:r w:rsidR="00ED0415" w:rsidRPr="006B5D02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bookmarkEnd w:id="3"/>
                      <w:r w:rsidR="00ED0415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pari a </w:t>
                      </w:r>
                      <w:r w:rsidR="00ED0415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 w:rsidR="00ED0415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="00ED0415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</w:p>
                    <w:bookmarkEnd w:id="2"/>
                    <w:p w14:paraId="3D61D523" w14:textId="77777777" w:rsidR="00ED0415" w:rsidRPr="006B5D02" w:rsidRDefault="00ED0415" w:rsidP="00ED0415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6D3A74AE" w14:textId="77777777" w:rsidR="00ED0415" w:rsidRPr="00A073E2" w:rsidRDefault="00ED0415" w:rsidP="00ED0415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A073E2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RICHIEDE</w:t>
                      </w:r>
                    </w:p>
                    <w:p w14:paraId="769B36A9" w14:textId="77777777" w:rsidR="00ED0415" w:rsidRPr="00A073E2" w:rsidRDefault="00ED0415" w:rsidP="00ED0415">
                      <w:pPr>
                        <w:pStyle w:val="Paragrafoelenco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3B8CF08C" w14:textId="77777777" w:rsidR="00ED0415" w:rsidRDefault="00ED0415" w:rsidP="00ED04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L’erogazione di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€…………………..,00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a titolo di </w:t>
                      </w:r>
                      <w: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SALDO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relativo al progetto finanziato a valere sulla misura M5C2-1.1.1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color w:val="000000"/>
                          <w:sz w:val="24"/>
                          <w:szCs w:val="24"/>
                        </w:rPr>
                        <w:t>Sostegno alla capacità genitoriale e prevenzione della vulnerabilità delle famiglie e dei bambini</w:t>
                      </w:r>
                      <w:r w:rsidRPr="001E707E">
                        <w:rPr>
                          <w:color w:val="006000"/>
                          <w:sz w:val="24"/>
                          <w:szCs w:val="24"/>
                        </w:rPr>
                        <w:t xml:space="preserve">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>– Avviso 1/2022.</w:t>
                      </w:r>
                    </w:p>
                    <w:p w14:paraId="28F50E24" w14:textId="77777777" w:rsidR="00ED0415" w:rsidRPr="001E707E" w:rsidRDefault="00ED0415" w:rsidP="00ED04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5C2C4867" w14:textId="6D9D31E0" w:rsidR="00ED0415" w:rsidRDefault="00ED0415" w:rsidP="00ED0415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L'importo richiesto è pari al </w:t>
                      </w:r>
                      <w: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20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,00%</w:t>
                      </w:r>
                      <w:r w:rsidRPr="006B5D02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(</w:t>
                      </w:r>
                      <w:r w:rsidRPr="00AC0283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l’importo può raggiungere al massimo il </w:t>
                      </w:r>
                      <w:r w:rsidR="003A7D81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20</w:t>
                      </w:r>
                      <w:r w:rsidRPr="00AC0283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% dell’importo assegnato)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del 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finanziamento accordato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pari a €…………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….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Pr="001E707E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) ai sensi dell’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  all’art. 9 della Convenzione stipulata in data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…………………..,</w:t>
                      </w:r>
                      <w:r w:rsidRPr="001E707E">
                        <w:rPr>
                          <w:rFonts w:ascii="Garamond" w:hAnsi="Garamond"/>
                          <w:i/>
                          <w:iCs/>
                          <w:sz w:val="24"/>
                          <w:szCs w:val="24"/>
                        </w:rPr>
                        <w:t xml:space="preserve"> (indicare la data di sottoscrizione da parte dell’ATS/Comune)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e di quanto indicato all’Art.14 Avviso 1/2022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>.</w:t>
                      </w:r>
                    </w:p>
                    <w:p w14:paraId="29E282A4" w14:textId="77777777" w:rsidR="00ED0415" w:rsidRDefault="00ED0415" w:rsidP="00ED0415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71BAA4A4" w14:textId="77777777" w:rsidR="00ED0415" w:rsidRDefault="00ED0415" w:rsidP="00ED0415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204B2A55" w14:textId="77777777" w:rsidR="00ED0415" w:rsidRDefault="00ED0415" w:rsidP="00ED0415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7EA3B101" w14:textId="77777777" w:rsidR="00ED0415" w:rsidRDefault="00ED0415" w:rsidP="00ED0415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Si chiede il trasferimento delle risorse sul Numero di Conto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,</w:t>
                      </w: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corrispondente al conto di Tesoreria Unica– codice IBAN IT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68CA610E" w14:textId="77777777" w:rsidR="00ED0415" w:rsidRDefault="00ED0415" w:rsidP="00ED0415"/>
                    <w:p w14:paraId="36FA534B" w14:textId="77777777" w:rsidR="00ED0415" w:rsidRDefault="00ED0415" w:rsidP="00ED0415"/>
                    <w:p w14:paraId="3C5A2BBA" w14:textId="77777777" w:rsidR="00ED0415" w:rsidRDefault="00ED0415" w:rsidP="00ED0415"/>
                    <w:p w14:paraId="6A4C6359" w14:textId="77777777" w:rsidR="00ED0415" w:rsidRDefault="00ED0415" w:rsidP="00ED0415"/>
                    <w:p w14:paraId="0F8C32F0" w14:textId="77777777" w:rsidR="00ED0415" w:rsidRDefault="00ED0415" w:rsidP="00ED0415"/>
                    <w:p w14:paraId="108AE05B" w14:textId="77777777" w:rsidR="00ED0415" w:rsidRDefault="00ED0415" w:rsidP="00ED0415"/>
                  </w:txbxContent>
                </v:textbox>
                <w10:wrap type="square" anchorx="margin"/>
              </v:shape>
            </w:pict>
          </mc:Fallback>
        </mc:AlternateContent>
      </w:r>
      <w:r w:rsidR="00CA76AA" w:rsidRPr="006B5D02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405031B" wp14:editId="446B1183">
                <wp:simplePos x="0" y="0"/>
                <wp:positionH relativeFrom="margin">
                  <wp:align>left</wp:align>
                </wp:positionH>
                <wp:positionV relativeFrom="paragraph">
                  <wp:posOffset>330835</wp:posOffset>
                </wp:positionV>
                <wp:extent cx="6105525" cy="4438650"/>
                <wp:effectExtent l="0" t="0" r="28575" b="19050"/>
                <wp:wrapSquare wrapText="bothSides"/>
                <wp:docPr id="1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443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41939" w14:textId="5E7E614E" w:rsidR="00CA76AA" w:rsidRDefault="00CA76AA" w:rsidP="00CA76AA">
                            <w:pPr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zCs w:val="24"/>
                              </w:rPr>
                              <w:t>SECONDO ACCONTO</w:t>
                            </w:r>
                          </w:p>
                          <w:p w14:paraId="05E8A1B6" w14:textId="77777777" w:rsidR="00CA76AA" w:rsidRDefault="007C5825" w:rsidP="00CA76AA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-122990735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A76AA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CA76AA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presentato in data </w:t>
                            </w:r>
                            <w:r w:rsidR="00CA76AA"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……………….</w:t>
                            </w:r>
                            <w:r w:rsidR="00CA76AA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attraverso il caricamento sul sistema </w:t>
                            </w:r>
                            <w:r w:rsidR="00CA76AA" w:rsidRPr="00DB0C1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r w:rsidR="00CA76AA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il rapporto intermedio delle attività svolte</w:t>
                            </w:r>
                          </w:p>
                          <w:p w14:paraId="48907C36" w14:textId="77777777" w:rsidR="00CA76AA" w:rsidRDefault="00CA76AA" w:rsidP="00CA76AA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9FA0D30" w14:textId="212250C1" w:rsidR="00CA76AA" w:rsidRPr="00177AC0" w:rsidRDefault="007C5825" w:rsidP="00CA76AA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173596199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A76AA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CA76AA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di aver utilizzato</w:t>
                            </w:r>
                            <w:r w:rsidR="00CA76AA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per le suddette attività </w:t>
                            </w:r>
                            <w:r w:rsidR="00CA76AA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CA76AA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CA76AA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="00CA76AA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corrispondenti al </w:t>
                            </w:r>
                            <w:r w:rsidR="00CA76AA" w:rsidRPr="006B5D02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…….,00%</w:t>
                            </w:r>
                            <w:r w:rsidR="00CA76AA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A76AA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(indicare la percentuale di risorse, che deve essere pari almeno al 75% del contributo erogato a titolo di </w:t>
                            </w:r>
                            <w:r w:rsidR="00CA76AA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primo acconto</w:t>
                            </w:r>
                            <w:r w:rsidR="00CA76AA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)</w:t>
                            </w:r>
                            <w:r w:rsidR="00CA76AA" w:rsidRPr="00141F97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CA76AA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A76AA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contributo erogato</w:t>
                            </w:r>
                            <w:r w:rsidR="00CA76AA" w:rsidRPr="006B5D02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a titolo di anticipo all’avvio delle attività </w:t>
                            </w:r>
                            <w:r w:rsidR="00CA76AA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pari a </w:t>
                            </w:r>
                            <w:r w:rsidR="00CA76AA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CA76AA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CA76AA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</w:p>
                          <w:p w14:paraId="7449CBC6" w14:textId="77777777" w:rsidR="00CA76AA" w:rsidRDefault="00CA76AA" w:rsidP="00CA76AA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E1B6177" w14:textId="77777777" w:rsidR="00CA76AA" w:rsidRPr="00A073E2" w:rsidRDefault="00CA76AA" w:rsidP="00CA76AA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073E2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RICHIEDE</w:t>
                            </w:r>
                          </w:p>
                          <w:p w14:paraId="0B76F9DC" w14:textId="77777777" w:rsidR="00CA76AA" w:rsidRPr="00A073E2" w:rsidRDefault="00CA76AA" w:rsidP="00CA76AA">
                            <w:pPr>
                              <w:pStyle w:val="Paragrafoelenco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6E5C286A" w14:textId="4A27BA6F" w:rsidR="00CA76AA" w:rsidRDefault="00CA76AA" w:rsidP="00CA76A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L’erogazione di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€…………………..,00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a titolo di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SECONDO ACCONTO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relativo al progetto finanziato a valere sulla misura M5C2-1.1.1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Sostegno alla capacità genitoriale e prevenzione della vulnerabilità delle famiglie e dei bambini</w:t>
                            </w:r>
                            <w:r w:rsidRPr="001E707E">
                              <w:rPr>
                                <w:color w:val="006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– Avviso 1/2022.</w:t>
                            </w:r>
                          </w:p>
                          <w:p w14:paraId="60874CE3" w14:textId="77777777" w:rsidR="00CA76AA" w:rsidRPr="001E707E" w:rsidRDefault="00CA76AA" w:rsidP="00CA76A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419D8D56" w14:textId="77777777" w:rsidR="00CA76AA" w:rsidRDefault="00CA76AA" w:rsidP="00CA76AA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L'importo richiesto è pari al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35,00%</w:t>
                            </w:r>
                            <w:r w:rsidRPr="006B5D02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(</w:t>
                            </w:r>
                            <w:r w:rsidRPr="00AC0283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l’importo può raggiungere al massimo il 35% dell’importo assegnato)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del 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finanziamento accordato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pari a €…………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….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Pr="001E707E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) ai sensi dell’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  all’art. 9 della Convenzione stipulata in data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…………………..,</w:t>
                            </w:r>
                            <w:r w:rsidRPr="001E707E">
                              <w:rPr>
                                <w:rFonts w:ascii="Garamond" w:hAnsi="Garamond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(indicare la data di sottoscrizione da parte dell’ATS/Comune)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e di quanto indicato all’Art.14 Avviso 1/2022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1CF22A0" w14:textId="77777777" w:rsidR="00CA76AA" w:rsidRDefault="00CA76AA" w:rsidP="00CA76AA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Si chiede il trasferimento delle risorse sul Numero di Conto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,</w:t>
                            </w: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corrispondente al conto di Tesoreria Unica– codice IBAN IT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6903D98" w14:textId="77777777" w:rsidR="00CA76AA" w:rsidRDefault="00CA76AA" w:rsidP="00CA76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5031B" id="_x0000_s1029" type="#_x0000_t202" style="position:absolute;left:0;text-align:left;margin-left:0;margin-top:26.05pt;width:480.75pt;height:349.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">
                <v:textbox>
                  <w:txbxContent>
                    <w:p w14:paraId="6A241939" w14:textId="5E7E614E" w:rsidR="00CA76AA" w:rsidRDefault="00CA76AA" w:rsidP="00CA76AA">
                      <w:pPr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szCs w:val="24"/>
                        </w:rPr>
                        <w:t>SECONDO ACCONTO</w:t>
                      </w:r>
                    </w:p>
                    <w:p w14:paraId="05E8A1B6" w14:textId="77777777" w:rsidR="00CA76AA" w:rsidRDefault="001C33D2" w:rsidP="00CA76AA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-122990735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CA76AA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CA76AA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presentato in data </w:t>
                      </w:r>
                      <w:r w:rsidR="00CA76AA"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……………….</w:t>
                      </w:r>
                      <w:r w:rsidR="00CA76AA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attraverso il caricamento sul sistema </w:t>
                      </w:r>
                      <w:proofErr w:type="spellStart"/>
                      <w:r w:rsidR="00CA76AA" w:rsidRPr="00DB0C1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proofErr w:type="spellEnd"/>
                      <w:r w:rsidR="00CA76AA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il rapporto intermedio delle attività svolte</w:t>
                      </w:r>
                    </w:p>
                    <w:p w14:paraId="48907C36" w14:textId="77777777" w:rsidR="00CA76AA" w:rsidRDefault="00CA76AA" w:rsidP="00CA76AA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69FA0D30" w14:textId="212250C1" w:rsidR="00CA76AA" w:rsidRPr="00177AC0" w:rsidRDefault="001C33D2" w:rsidP="00CA76AA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173596199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CA76AA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CA76AA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di aver utilizzato</w:t>
                      </w:r>
                      <w:r w:rsidR="00CA76AA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per le suddette attività </w:t>
                      </w:r>
                      <w:r w:rsidR="00CA76AA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 w:rsidR="00CA76AA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="00CA76AA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="00CA76AA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 corrispondenti al </w:t>
                      </w:r>
                      <w:r w:rsidR="00CA76AA" w:rsidRPr="006B5D02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…….,00%</w:t>
                      </w:r>
                      <w:r w:rsidR="00CA76AA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CA76AA"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(indicare la percentuale di risorse, che deve essere pari almeno al 75% del contributo erogato a titolo di </w:t>
                      </w:r>
                      <w:r w:rsidR="00CA76AA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primo acconto</w:t>
                      </w:r>
                      <w:r w:rsidR="00CA76AA"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)</w:t>
                      </w:r>
                      <w:r w:rsidR="00CA76AA" w:rsidRPr="00141F97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 </w:t>
                      </w:r>
                      <w:r w:rsidR="00CA76AA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CA76AA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contributo erogato</w:t>
                      </w:r>
                      <w:r w:rsidR="00CA76AA" w:rsidRPr="006B5D02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a titolo di anticipo all’avvio delle attività </w:t>
                      </w:r>
                      <w:r w:rsidR="00CA76AA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pari a </w:t>
                      </w:r>
                      <w:r w:rsidR="00CA76AA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 w:rsidR="00CA76AA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="00CA76AA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</w:p>
                    <w:p w14:paraId="7449CBC6" w14:textId="77777777" w:rsidR="00CA76AA" w:rsidRDefault="00CA76AA" w:rsidP="00CA76AA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E1B6177" w14:textId="77777777" w:rsidR="00CA76AA" w:rsidRPr="00A073E2" w:rsidRDefault="00CA76AA" w:rsidP="00CA76AA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A073E2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RICHIEDE</w:t>
                      </w:r>
                    </w:p>
                    <w:p w14:paraId="0B76F9DC" w14:textId="77777777" w:rsidR="00CA76AA" w:rsidRPr="00A073E2" w:rsidRDefault="00CA76AA" w:rsidP="00CA76AA">
                      <w:pPr>
                        <w:pStyle w:val="Paragrafoelenco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6E5C286A" w14:textId="4A27BA6F" w:rsidR="00CA76AA" w:rsidRDefault="00CA76AA" w:rsidP="00CA76A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L’erogazione di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€…………………..,00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a titolo di </w:t>
                      </w:r>
                      <w: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  <w:u w:val="single"/>
                        </w:rPr>
                        <w:t>SECONDO ACCONTO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relativo al progetto finanziato a valere sulla misura M5C2-1.1.1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color w:val="000000"/>
                          <w:sz w:val="24"/>
                          <w:szCs w:val="24"/>
                        </w:rPr>
                        <w:t>Sostegno alla capacità genitoriale e prevenzione della vulnerabilità delle famiglie e dei bambini</w:t>
                      </w:r>
                      <w:r w:rsidRPr="001E707E">
                        <w:rPr>
                          <w:color w:val="006000"/>
                          <w:sz w:val="24"/>
                          <w:szCs w:val="24"/>
                        </w:rPr>
                        <w:t xml:space="preserve">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>– Avviso 1/2022.</w:t>
                      </w:r>
                    </w:p>
                    <w:p w14:paraId="60874CE3" w14:textId="77777777" w:rsidR="00CA76AA" w:rsidRPr="001E707E" w:rsidRDefault="00CA76AA" w:rsidP="00CA76A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419D8D56" w14:textId="77777777" w:rsidR="00CA76AA" w:rsidRDefault="00CA76AA" w:rsidP="00CA76AA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L'importo richiesto è pari al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35,00%</w:t>
                      </w:r>
                      <w:r w:rsidRPr="006B5D02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(</w:t>
                      </w:r>
                      <w:r w:rsidRPr="00AC0283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l’importo può raggiungere al massimo il 35% dell’importo assegnato)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del 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finanziamento accordato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pari a €…………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….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Pr="001E707E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) ai sensi dell’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  all’art. 9 della Convenzione stipulata in data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…………………..,</w:t>
                      </w:r>
                      <w:r w:rsidRPr="001E707E">
                        <w:rPr>
                          <w:rFonts w:ascii="Garamond" w:hAnsi="Garamond"/>
                          <w:i/>
                          <w:iCs/>
                          <w:sz w:val="24"/>
                          <w:szCs w:val="24"/>
                        </w:rPr>
                        <w:t xml:space="preserve"> (indicare la data di sottoscrizione da parte dell’ATS/Comune)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e di quanto indicato all’Art.14 Avviso 1/2022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>.</w:t>
                      </w:r>
                    </w:p>
                    <w:p w14:paraId="61CF22A0" w14:textId="77777777" w:rsidR="00CA76AA" w:rsidRDefault="00CA76AA" w:rsidP="00CA76AA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Si chiede il trasferimento delle risorse sul Numero di Conto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,</w:t>
                      </w: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corrispondente al conto di Tesoreria Unica– codice IBAN IT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26903D98" w14:textId="77777777" w:rsidR="00CA76AA" w:rsidRDefault="00CA76AA" w:rsidP="00CA76AA"/>
                  </w:txbxContent>
                </v:textbox>
                <w10:wrap type="square" anchorx="margin"/>
              </v:shape>
            </w:pict>
          </mc:Fallback>
        </mc:AlternateContent>
      </w:r>
    </w:p>
    <w:p w14:paraId="171863D6" w14:textId="4750D741" w:rsidR="006B5D02" w:rsidRPr="00D64936" w:rsidRDefault="006B5D02" w:rsidP="00D64936">
      <w:pPr>
        <w:jc w:val="both"/>
        <w:rPr>
          <w:rFonts w:ascii="Garamond" w:hAnsi="Garamond"/>
          <w:sz w:val="24"/>
          <w:szCs w:val="24"/>
        </w:rPr>
      </w:pPr>
    </w:p>
    <w:p w14:paraId="5E1E199E" w14:textId="77777777" w:rsidR="00A073E2" w:rsidRPr="00A073E2" w:rsidRDefault="00A073E2" w:rsidP="00D64936">
      <w:pPr>
        <w:pStyle w:val="Paragrafoelenco"/>
        <w:ind w:left="360"/>
        <w:jc w:val="both"/>
        <w:rPr>
          <w:rFonts w:ascii="Garamond" w:hAnsi="Garamond"/>
          <w:sz w:val="24"/>
          <w:szCs w:val="24"/>
        </w:rPr>
      </w:pPr>
    </w:p>
    <w:p w14:paraId="3F5BAE5A" w14:textId="756586FB" w:rsidR="00F32DDF" w:rsidRPr="001E707E" w:rsidRDefault="00F32DDF" w:rsidP="001E707E">
      <w:pPr>
        <w:jc w:val="both"/>
        <w:rPr>
          <w:rFonts w:ascii="Garamond" w:hAnsi="Garamond" w:cs="Times New Roman"/>
          <w:sz w:val="24"/>
          <w:szCs w:val="24"/>
        </w:rPr>
      </w:pPr>
      <w:r w:rsidRPr="001E707E">
        <w:rPr>
          <w:rFonts w:ascii="Garamond" w:hAnsi="Garamond" w:cs="Times New Roman"/>
          <w:sz w:val="24"/>
          <w:szCs w:val="24"/>
        </w:rPr>
        <w:t xml:space="preserve">Luogo e data  _________________                                                         </w:t>
      </w:r>
    </w:p>
    <w:p w14:paraId="3B3C7F46" w14:textId="2820AEF2" w:rsidR="00F32DDF" w:rsidRPr="005478FF" w:rsidRDefault="00F32DDF" w:rsidP="00492859">
      <w:pPr>
        <w:ind w:left="5664"/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Firma</w:t>
      </w:r>
      <w:r w:rsidR="00FD2724" w:rsidRPr="005478FF">
        <w:rPr>
          <w:rFonts w:ascii="Garamond" w:hAnsi="Garamond" w:cs="Times New Roman"/>
          <w:sz w:val="24"/>
          <w:szCs w:val="24"/>
        </w:rPr>
        <w:t xml:space="preserve"> del Legale Rappresentante </w:t>
      </w:r>
    </w:p>
    <w:p w14:paraId="54A7D2CB" w14:textId="7F5A686D" w:rsidR="00F32DDF" w:rsidRDefault="005478FF" w:rsidP="005478FF">
      <w:pPr>
        <w:ind w:left="5664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    </w:t>
      </w:r>
      <w:r w:rsidR="00F32DDF" w:rsidRPr="005478FF">
        <w:rPr>
          <w:rFonts w:ascii="Garamond" w:hAnsi="Garamond" w:cs="Times New Roman"/>
          <w:sz w:val="24"/>
          <w:szCs w:val="24"/>
        </w:rPr>
        <w:t>____________________</w:t>
      </w:r>
    </w:p>
    <w:p w14:paraId="4ED4A8BB" w14:textId="77777777" w:rsidR="001E707E" w:rsidRPr="001E707E" w:rsidRDefault="001E707E" w:rsidP="001E707E">
      <w:pPr>
        <w:jc w:val="both"/>
        <w:rPr>
          <w:rFonts w:ascii="Garamond" w:hAnsi="Garamond" w:cs="Times New Roman"/>
          <w:sz w:val="16"/>
          <w:szCs w:val="16"/>
        </w:rPr>
      </w:pPr>
      <w:r w:rsidRPr="001E707E">
        <w:rPr>
          <w:rFonts w:ascii="Garamond" w:hAnsi="Garamond" w:cs="Times New Roman"/>
          <w:i/>
          <w:iCs/>
          <w:sz w:val="16"/>
          <w:szCs w:val="16"/>
        </w:rPr>
        <w:t>Si allega copia fotostatica del documento di identità, in corso di validità (art. 38 del D.P.R. 445/2000 e ss.mm.ii)</w:t>
      </w:r>
    </w:p>
    <w:p w14:paraId="4A652165" w14:textId="77777777" w:rsidR="001E707E" w:rsidRPr="005478FF" w:rsidRDefault="001E707E" w:rsidP="005478FF">
      <w:pPr>
        <w:ind w:left="5664"/>
        <w:jc w:val="both"/>
        <w:rPr>
          <w:rFonts w:ascii="Garamond" w:hAnsi="Garamond" w:cs="Times New Roman"/>
          <w:sz w:val="24"/>
          <w:szCs w:val="24"/>
        </w:rPr>
      </w:pPr>
    </w:p>
    <w:sectPr w:rsidR="001E707E" w:rsidRPr="005478FF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E64EA" w14:textId="77777777" w:rsidR="00DE43CD" w:rsidRDefault="00DE43CD" w:rsidP="0004573B">
      <w:pPr>
        <w:spacing w:after="0" w:line="240" w:lineRule="auto"/>
      </w:pPr>
      <w:r>
        <w:separator/>
      </w:r>
    </w:p>
  </w:endnote>
  <w:endnote w:type="continuationSeparator" w:id="0">
    <w:p w14:paraId="384DA274" w14:textId="77777777" w:rsidR="00DE43CD" w:rsidRDefault="00DE43CD" w:rsidP="0004573B">
      <w:pPr>
        <w:spacing w:after="0" w:line="240" w:lineRule="auto"/>
      </w:pPr>
      <w:r>
        <w:continuationSeparator/>
      </w:r>
    </w:p>
  </w:endnote>
  <w:endnote w:type="continuationNotice" w:id="1">
    <w:p w14:paraId="55169483" w14:textId="77777777" w:rsidR="00DE43CD" w:rsidRDefault="00DE43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3C43A" w14:textId="77777777" w:rsidR="00DE43CD" w:rsidRDefault="00DE43CD" w:rsidP="0004573B">
      <w:pPr>
        <w:spacing w:after="0" w:line="240" w:lineRule="auto"/>
      </w:pPr>
      <w:r>
        <w:separator/>
      </w:r>
    </w:p>
  </w:footnote>
  <w:footnote w:type="continuationSeparator" w:id="0">
    <w:p w14:paraId="67710E11" w14:textId="77777777" w:rsidR="00DE43CD" w:rsidRDefault="00DE43CD" w:rsidP="0004573B">
      <w:pPr>
        <w:spacing w:after="0" w:line="240" w:lineRule="auto"/>
      </w:pPr>
      <w:r>
        <w:continuationSeparator/>
      </w:r>
    </w:p>
  </w:footnote>
  <w:footnote w:type="continuationNotice" w:id="1">
    <w:p w14:paraId="5D479011" w14:textId="77777777" w:rsidR="00DE43CD" w:rsidRDefault="00DE43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78F26" w14:textId="6802A049" w:rsidR="00C80D90" w:rsidRDefault="00A073E2" w:rsidP="00274E72">
    <w:pPr>
      <w:pStyle w:val="Intestazione"/>
    </w:pPr>
    <w:ins w:id="4" w:author="Fabrizi Silvia" w:date="2023-04-21T14:18:00Z">
      <w:r w:rsidRPr="0026787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8243" behindDoc="0" locked="0" layoutInCell="1" allowOverlap="1" wp14:anchorId="2F9AA992" wp14:editId="2EE93905">
            <wp:simplePos x="0" y="0"/>
            <wp:positionH relativeFrom="margin">
              <wp:posOffset>1352550</wp:posOffset>
            </wp:positionH>
            <wp:positionV relativeFrom="paragraph">
              <wp:posOffset>-198120</wp:posOffset>
            </wp:positionV>
            <wp:extent cx="1398905" cy="643890"/>
            <wp:effectExtent l="0" t="0" r="0" b="3810"/>
            <wp:wrapThrough wrapText="bothSides">
              <wp:wrapPolygon edited="0">
                <wp:start x="0" y="0"/>
                <wp:lineTo x="0" y="21089"/>
                <wp:lineTo x="21178" y="21089"/>
                <wp:lineTo x="21178" y="0"/>
                <wp:lineTo x="0" y="0"/>
              </wp:wrapPolygon>
            </wp:wrapThrough>
            <wp:docPr id="5" name="Immagine 5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00" r="12115"/>
                    <a:stretch/>
                  </pic:blipFill>
                  <pic:spPr bwMode="auto">
                    <a:xfrm>
                      <a:off x="0" y="0"/>
                      <a:ext cx="13989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del w:id="5" w:author="Fabrizi Silvia" w:date="2023-04-21T14:17:00Z">
      <w:r w:rsidRPr="00267874" w:rsidDel="00DB14F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8240" behindDoc="0" locked="0" layoutInCell="1" allowOverlap="1" wp14:anchorId="4B2A5F57" wp14:editId="494FEE76">
            <wp:simplePos x="0" y="0"/>
            <wp:positionH relativeFrom="column">
              <wp:posOffset>3089910</wp:posOffset>
            </wp:positionH>
            <wp:positionV relativeFrom="paragraph">
              <wp:posOffset>-259080</wp:posOffset>
            </wp:positionV>
            <wp:extent cx="942975" cy="619760"/>
            <wp:effectExtent l="0" t="0" r="9525" b="8890"/>
            <wp:wrapThrough wrapText="bothSides">
              <wp:wrapPolygon edited="0">
                <wp:start x="0" y="0"/>
                <wp:lineTo x="0" y="21246"/>
                <wp:lineTo x="21382" y="21246"/>
                <wp:lineTo x="21382" y="0"/>
                <wp:lineTo x="0" y="0"/>
              </wp:wrapPolygon>
            </wp:wrapThrough>
            <wp:docPr id="4" name="Immagine 4" descr="Immagine che contiene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78FF" w:rsidRPr="00267874" w:rsidDel="00DB14F0">
        <w:rPr>
          <w:rFonts w:ascii="Garamond" w:eastAsia="Calibri" w:hAnsi="Garamond" w:cs="Times New Roman"/>
          <w:noProof/>
          <w:highlight w:val="yellow"/>
          <w:lang w:eastAsia="it-IT"/>
        </w:rPr>
        <w:drawing>
          <wp:anchor distT="0" distB="0" distL="0" distR="0" simplePos="0" relativeHeight="251658242" behindDoc="0" locked="0" layoutInCell="1" allowOverlap="1" wp14:anchorId="0A47F875" wp14:editId="5D2A892E">
            <wp:simplePos x="0" y="0"/>
            <wp:positionH relativeFrom="page">
              <wp:posOffset>205740</wp:posOffset>
            </wp:positionH>
            <wp:positionV relativeFrom="paragraph">
              <wp:posOffset>-174625</wp:posOffset>
            </wp:positionV>
            <wp:extent cx="1581150" cy="401320"/>
            <wp:effectExtent l="0" t="0" r="0" b="0"/>
            <wp:wrapTopAndBottom/>
            <wp:docPr id="2" name="image1.jpeg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 descr="Immagine che contiene testo&#10;&#10;Descrizione generata automaticamente"/>
                    <pic:cNvPicPr/>
                  </pic:nvPicPr>
                  <pic:blipFill>
                    <a:blip r:embed="rId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del>
    <w:r w:rsidR="005478FF" w:rsidRPr="00267874">
      <w:rPr>
        <w:rFonts w:ascii="Calibri" w:eastAsia="Calibri" w:hAnsi="Calibri" w:cs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BFA6E6A" wp14:editId="370CD81A">
              <wp:simplePos x="0" y="0"/>
              <wp:positionH relativeFrom="column">
                <wp:posOffset>4427220</wp:posOffset>
              </wp:positionH>
              <wp:positionV relativeFrom="paragraph">
                <wp:posOffset>-278130</wp:posOffset>
              </wp:positionV>
              <wp:extent cx="2119746" cy="618548"/>
              <wp:effectExtent l="0" t="0" r="13970" b="1016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9746" cy="618548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71E3624" w14:textId="77777777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  <w:r>
                            <w:t xml:space="preserve">ALTRO LOGO </w:t>
                          </w:r>
                        </w:p>
                        <w:p w14:paraId="0D0FE10B" w14:textId="593075E3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  <w:r>
                            <w:t>SOGG. ATTUATORE</w:t>
                          </w:r>
                        </w:p>
                        <w:p w14:paraId="35390DEE" w14:textId="7CA175C8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A6E6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30" type="#_x0000_t202" style="position:absolute;margin-left:348.6pt;margin-top:-21.9pt;width:166.9pt;height:48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" fillcolor="window" strokeweight=".5pt">
              <v:textbox>
                <w:txbxContent>
                  <w:p w14:paraId="671E3624" w14:textId="77777777" w:rsidR="00D120D0" w:rsidRDefault="00D120D0" w:rsidP="00D120D0">
                    <w:pPr>
                      <w:spacing w:after="0" w:line="240" w:lineRule="auto"/>
                      <w:jc w:val="center"/>
                    </w:pPr>
                    <w:r>
                      <w:t xml:space="preserve">ALTRO LOGO </w:t>
                    </w:r>
                  </w:p>
                  <w:p w14:paraId="0D0FE10B" w14:textId="593075E3" w:rsidR="00D120D0" w:rsidRDefault="00D120D0" w:rsidP="00D120D0">
                    <w:pPr>
                      <w:spacing w:after="0" w:line="240" w:lineRule="auto"/>
                      <w:jc w:val="center"/>
                    </w:pPr>
                    <w:r>
                      <w:t>SOGG. ATTUATORE</w:t>
                    </w:r>
                  </w:p>
                  <w:p w14:paraId="35390DEE" w14:textId="7CA175C8" w:rsidR="00D120D0" w:rsidRDefault="00D120D0" w:rsidP="00D120D0">
                    <w:pPr>
                      <w:spacing w:after="0" w:line="240" w:lineRule="auto"/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14:paraId="1F482500" w14:textId="54B898E9" w:rsidR="0004573B" w:rsidRDefault="0004573B" w:rsidP="00274E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E4EBB"/>
    <w:multiLevelType w:val="hybridMultilevel"/>
    <w:tmpl w:val="3DF2D1AC"/>
    <w:lvl w:ilvl="0" w:tplc="EA544840">
      <w:numFmt w:val="bullet"/>
      <w:lvlText w:val="-"/>
      <w:lvlJc w:val="left"/>
      <w:pPr>
        <w:ind w:left="108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844C4A"/>
    <w:multiLevelType w:val="hybridMultilevel"/>
    <w:tmpl w:val="0492C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D1C36"/>
    <w:multiLevelType w:val="hybridMultilevel"/>
    <w:tmpl w:val="DB6AE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7499302">
    <w:abstractNumId w:val="1"/>
  </w:num>
  <w:num w:numId="2" w16cid:durableId="129368761">
    <w:abstractNumId w:val="2"/>
  </w:num>
  <w:num w:numId="3" w16cid:durableId="1370296500">
    <w:abstractNumId w:val="3"/>
  </w:num>
  <w:num w:numId="4" w16cid:durableId="168547345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abrizi Silvia">
    <w15:presenceInfo w15:providerId="AD" w15:userId="S::sfabrizi@invitalia.it::68191924-b2da-43ce-bf1a-d553dddcdb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73B"/>
    <w:rsid w:val="0004573B"/>
    <w:rsid w:val="00084E9F"/>
    <w:rsid w:val="000D0969"/>
    <w:rsid w:val="0010255A"/>
    <w:rsid w:val="00116B7C"/>
    <w:rsid w:val="00132DFA"/>
    <w:rsid w:val="001459AA"/>
    <w:rsid w:val="00173D60"/>
    <w:rsid w:val="00177AC0"/>
    <w:rsid w:val="00183120"/>
    <w:rsid w:val="0018503B"/>
    <w:rsid w:val="001A1E55"/>
    <w:rsid w:val="001C33D2"/>
    <w:rsid w:val="001E707E"/>
    <w:rsid w:val="00263AF2"/>
    <w:rsid w:val="00274E72"/>
    <w:rsid w:val="00287665"/>
    <w:rsid w:val="00293CA3"/>
    <w:rsid w:val="002B5C4A"/>
    <w:rsid w:val="002C0466"/>
    <w:rsid w:val="002E696D"/>
    <w:rsid w:val="002F188B"/>
    <w:rsid w:val="002F78AE"/>
    <w:rsid w:val="00301D16"/>
    <w:rsid w:val="00312567"/>
    <w:rsid w:val="00324919"/>
    <w:rsid w:val="00391B8C"/>
    <w:rsid w:val="003A7D81"/>
    <w:rsid w:val="003D7D3E"/>
    <w:rsid w:val="003F0CD2"/>
    <w:rsid w:val="003F6283"/>
    <w:rsid w:val="00437B7C"/>
    <w:rsid w:val="00483948"/>
    <w:rsid w:val="00492859"/>
    <w:rsid w:val="004A0EF9"/>
    <w:rsid w:val="004A424F"/>
    <w:rsid w:val="00522B77"/>
    <w:rsid w:val="0053140A"/>
    <w:rsid w:val="005478FF"/>
    <w:rsid w:val="0055014E"/>
    <w:rsid w:val="00665B40"/>
    <w:rsid w:val="006A75A6"/>
    <w:rsid w:val="006B5D02"/>
    <w:rsid w:val="006C61EE"/>
    <w:rsid w:val="006F002D"/>
    <w:rsid w:val="00705EE0"/>
    <w:rsid w:val="00705FD3"/>
    <w:rsid w:val="00716F6E"/>
    <w:rsid w:val="007357F8"/>
    <w:rsid w:val="00774526"/>
    <w:rsid w:val="007C5825"/>
    <w:rsid w:val="007D0BDF"/>
    <w:rsid w:val="007E56F1"/>
    <w:rsid w:val="007F36CC"/>
    <w:rsid w:val="008165DA"/>
    <w:rsid w:val="00874852"/>
    <w:rsid w:val="00877090"/>
    <w:rsid w:val="008908CC"/>
    <w:rsid w:val="008A6FA9"/>
    <w:rsid w:val="008F1A14"/>
    <w:rsid w:val="00911300"/>
    <w:rsid w:val="00945949"/>
    <w:rsid w:val="00966CB2"/>
    <w:rsid w:val="009A133F"/>
    <w:rsid w:val="009D7E73"/>
    <w:rsid w:val="009F525C"/>
    <w:rsid w:val="009F5960"/>
    <w:rsid w:val="00A073E2"/>
    <w:rsid w:val="00A36473"/>
    <w:rsid w:val="00B42F4A"/>
    <w:rsid w:val="00B464C5"/>
    <w:rsid w:val="00B72F48"/>
    <w:rsid w:val="00BA5A12"/>
    <w:rsid w:val="00BB3EB9"/>
    <w:rsid w:val="00BD6F7A"/>
    <w:rsid w:val="00BE7323"/>
    <w:rsid w:val="00BF5B8C"/>
    <w:rsid w:val="00C16373"/>
    <w:rsid w:val="00C41963"/>
    <w:rsid w:val="00C71584"/>
    <w:rsid w:val="00C80D90"/>
    <w:rsid w:val="00C82110"/>
    <w:rsid w:val="00C84773"/>
    <w:rsid w:val="00C90F26"/>
    <w:rsid w:val="00C97CE9"/>
    <w:rsid w:val="00CA76AA"/>
    <w:rsid w:val="00CB6568"/>
    <w:rsid w:val="00CD271E"/>
    <w:rsid w:val="00CD3613"/>
    <w:rsid w:val="00D00B57"/>
    <w:rsid w:val="00D120D0"/>
    <w:rsid w:val="00D15081"/>
    <w:rsid w:val="00D160AC"/>
    <w:rsid w:val="00D3291E"/>
    <w:rsid w:val="00D33DC5"/>
    <w:rsid w:val="00D64936"/>
    <w:rsid w:val="00DA4505"/>
    <w:rsid w:val="00DB0C10"/>
    <w:rsid w:val="00DE1AFC"/>
    <w:rsid w:val="00DE43CD"/>
    <w:rsid w:val="00DE5608"/>
    <w:rsid w:val="00E740C4"/>
    <w:rsid w:val="00ED0415"/>
    <w:rsid w:val="00ED0798"/>
    <w:rsid w:val="00ED630F"/>
    <w:rsid w:val="00F32DDF"/>
    <w:rsid w:val="00F34799"/>
    <w:rsid w:val="00F41454"/>
    <w:rsid w:val="00FB3354"/>
    <w:rsid w:val="00FD2724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FF7E2"/>
  <w15:chartTrackingRefBased/>
  <w15:docId w15:val="{7622AE84-982B-4925-9451-92961DB5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65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573B"/>
  </w:style>
  <w:style w:type="paragraph" w:styleId="Pidipagina">
    <w:name w:val="footer"/>
    <w:basedOn w:val="Normale"/>
    <w:link w:val="Pidipagina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573B"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CB6568"/>
    <w:pPr>
      <w:ind w:left="720"/>
      <w:contextualSpacing/>
    </w:pPr>
  </w:style>
  <w:style w:type="table" w:styleId="Grigliatabella">
    <w:name w:val="Table Grid"/>
    <w:basedOn w:val="Tabellanormale"/>
    <w:uiPriority w:val="39"/>
    <w:rsid w:val="00CB6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C84773"/>
    <w:pPr>
      <w:spacing w:after="0" w:line="240" w:lineRule="auto"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945949"/>
  </w:style>
  <w:style w:type="paragraph" w:customStyle="1" w:styleId="Standard">
    <w:name w:val="Standard"/>
    <w:rsid w:val="00705FD3"/>
    <w:pPr>
      <w:suppressAutoHyphens/>
      <w:autoSpaceDN w:val="0"/>
      <w:spacing w:after="120" w:line="360" w:lineRule="exact"/>
      <w:jc w:val="both"/>
    </w:pPr>
    <w:rPr>
      <w:rFonts w:ascii="Calibri" w:eastAsia="Calibri" w:hAnsi="Calibri" w:cs="Times New Roman"/>
      <w:sz w:val="24"/>
      <w:szCs w:val="20"/>
    </w:rPr>
  </w:style>
  <w:style w:type="character" w:styleId="Testosegnaposto">
    <w:name w:val="Placeholder Text"/>
    <w:basedOn w:val="Carpredefinitoparagrafo"/>
    <w:uiPriority w:val="99"/>
    <w:semiHidden/>
    <w:rsid w:val="00DB0C10"/>
    <w:rPr>
      <w:color w:val="808080"/>
    </w:rPr>
  </w:style>
  <w:style w:type="paragraph" w:customStyle="1" w:styleId="Default">
    <w:name w:val="Default"/>
    <w:rsid w:val="005501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2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9FE4BB2DA4E143B1CEACD8ABBF2D54" ma:contentTypeVersion="10" ma:contentTypeDescription="Creare un nuovo documento." ma:contentTypeScope="" ma:versionID="46ecc4c30a6a4eaaf1c9b46d9577e1a5">
  <xsd:schema xmlns:xsd="http://www.w3.org/2001/XMLSchema" xmlns:xs="http://www.w3.org/2001/XMLSchema" xmlns:p="http://schemas.microsoft.com/office/2006/metadata/properties" xmlns:ns2="fd8b89a7-7aa1-4161-8bde-de9423fbc875" xmlns:ns3="7d49996e-ebd6-4e7d-a86e-d460c493e4a6" targetNamespace="http://schemas.microsoft.com/office/2006/metadata/properties" ma:root="true" ma:fieldsID="6f90eb4e8183d6397d28591d31232dc3" ns2:_="" ns3:_="">
    <xsd:import namespace="fd8b89a7-7aa1-4161-8bde-de9423fbc875"/>
    <xsd:import namespace="7d49996e-ebd6-4e7d-a86e-d460c493e4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b89a7-7aa1-4161-8bde-de9423fbc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9996e-ebd6-4e7d-a86e-d460c493e4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90e08fa-59ac-4561-ae5c-79d647fdda36}" ma:internalName="TaxCatchAll" ma:showField="CatchAllData" ma:web="7d49996e-ebd6-4e7d-a86e-d460c493e4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49996e-ebd6-4e7d-a86e-d460c493e4a6" xsi:nil="true"/>
    <lcf76f155ced4ddcb4097134ff3c332f xmlns="fd8b89a7-7aa1-4161-8bde-de9423fbc87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E90D11-CCAC-4E6A-8403-C2AA6C2EC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b89a7-7aa1-4161-8bde-de9423fbc875"/>
    <ds:schemaRef ds:uri="7d49996e-ebd6-4e7d-a86e-d460c493e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C36A8E-0DE7-4AE8-A1BD-072BDC04B5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BD6B2D-5309-49F0-B250-18D3B2A27B9E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7d49996e-ebd6-4e7d-a86e-d460c493e4a6"/>
    <ds:schemaRef ds:uri="http://schemas.microsoft.com/office/infopath/2007/PartnerControls"/>
    <ds:schemaRef ds:uri="fd8b89a7-7aa1-4161-8bde-de9423fbc875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Ziparo Sara</dc:creator>
  <cp:keywords/>
  <dc:description/>
  <cp:lastModifiedBy>Manzoni Francesca</cp:lastModifiedBy>
  <cp:revision>3</cp:revision>
  <dcterms:created xsi:type="dcterms:W3CDTF">2024-05-17T11:09:00Z</dcterms:created>
  <dcterms:modified xsi:type="dcterms:W3CDTF">2024-05-17T11:15:00Z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0x010100209FE4BB2DA4E143B1CEACD8ABBF2D54</vt:lpwstr>
  </property>
  <property fmtid="{D5CDD505-2E9C-101B-9397-08002B2CF9AE}" pid="3" name="MediaServiceImageTags">
    <vt:lpwstr/>
  </property>
</Properties>
</file>